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C99AA" w14:textId="77777777" w:rsidR="004B6E9F" w:rsidRDefault="00A12C8E">
      <w:pPr>
        <w:keepLines/>
        <w:widowControl w:val="0"/>
        <w:spacing w:after="0" w:line="240" w:lineRule="auto"/>
        <w:ind w:left="117" w:right="111"/>
        <w:jc w:val="center"/>
        <w:rPr>
          <w:rFonts w:ascii="Arial" w:hAnsi="Arial" w:cs="Arial"/>
          <w:color w:val="000000"/>
          <w:sz w:val="16"/>
          <w:szCs w:val="16"/>
        </w:rPr>
      </w:pPr>
      <w:r>
        <w:rPr>
          <w:rFonts w:ascii="Arial" w:hAnsi="Arial" w:cs="Arial"/>
          <w:noProof/>
          <w:color w:val="000000"/>
          <w:sz w:val="16"/>
          <w:szCs w:val="16"/>
          <w:lang w:eastAsia="fr-FR" w:bidi="ar-SA"/>
        </w:rPr>
        <w:drawing>
          <wp:inline distT="0" distB="0" distL="0" distR="0" wp14:anchorId="0231F34A" wp14:editId="514F13E8">
            <wp:extent cx="1658374" cy="74533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e UPSaclay_RVB.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2735" cy="751791"/>
                    </a:xfrm>
                    <a:prstGeom prst="rect">
                      <a:avLst/>
                    </a:prstGeom>
                  </pic:spPr>
                </pic:pic>
              </a:graphicData>
            </a:graphic>
          </wp:inline>
        </w:drawing>
      </w:r>
    </w:p>
    <w:p w14:paraId="36800B37" w14:textId="77777777" w:rsidR="004B6E9F" w:rsidRDefault="004B6E9F">
      <w:pPr>
        <w:keepLines/>
        <w:widowControl w:val="0"/>
        <w:spacing w:after="0" w:line="240" w:lineRule="auto"/>
        <w:ind w:left="117" w:right="111"/>
        <w:jc w:val="center"/>
        <w:rPr>
          <w:rFonts w:ascii="Arial" w:hAnsi="Arial" w:cs="Arial"/>
          <w:color w:val="000000"/>
          <w:sz w:val="16"/>
          <w:szCs w:val="16"/>
        </w:rPr>
      </w:pPr>
    </w:p>
    <w:p w14:paraId="693B0B94" w14:textId="77777777" w:rsidR="004B6E9F" w:rsidRDefault="007E4BEC">
      <w:pPr>
        <w:keepLines/>
        <w:widowControl w:val="0"/>
        <w:spacing w:after="0" w:line="240" w:lineRule="auto"/>
        <w:ind w:left="117" w:right="111"/>
        <w:jc w:val="center"/>
        <w:rPr>
          <w:rFonts w:ascii="Arial" w:hAnsi="Arial" w:cs="Arial"/>
          <w:b/>
          <w:bCs/>
          <w:color w:val="000000"/>
        </w:rPr>
      </w:pPr>
      <w:r>
        <w:rPr>
          <w:rFonts w:ascii="Arial" w:hAnsi="Arial" w:cs="Arial"/>
          <w:b/>
          <w:bCs/>
          <w:color w:val="000000"/>
        </w:rPr>
        <w:t>Marché public de Fournitures Courantes et Services</w:t>
      </w:r>
    </w:p>
    <w:p w14:paraId="19381B5D" w14:textId="77777777" w:rsidR="006D0012" w:rsidRDefault="006D0012" w:rsidP="006D0012">
      <w:pPr>
        <w:keepLines/>
        <w:widowControl w:val="0"/>
        <w:autoSpaceDE w:val="0"/>
        <w:autoSpaceDN w:val="0"/>
        <w:adjustRightInd w:val="0"/>
        <w:spacing w:after="0" w:line="240" w:lineRule="auto"/>
        <w:ind w:left="117" w:right="111"/>
        <w:jc w:val="center"/>
        <w:rPr>
          <w:rFonts w:ascii="Arial" w:hAnsi="Arial" w:cs="Arial"/>
          <w:b/>
          <w:bCs/>
          <w:color w:val="000000"/>
        </w:rPr>
      </w:pPr>
      <w:r>
        <w:rPr>
          <w:rFonts w:ascii="Arial" w:hAnsi="Arial" w:cs="Arial"/>
          <w:b/>
          <w:bCs/>
          <w:color w:val="000000"/>
        </w:rPr>
        <w:t>Avec mise en concurrence</w:t>
      </w:r>
    </w:p>
    <w:p w14:paraId="187E7629" w14:textId="77777777" w:rsidR="006D0012" w:rsidRDefault="006D0012" w:rsidP="006D0012">
      <w:pPr>
        <w:keepLines/>
        <w:widowControl w:val="0"/>
        <w:autoSpaceDE w:val="0"/>
        <w:autoSpaceDN w:val="0"/>
        <w:adjustRightInd w:val="0"/>
        <w:spacing w:after="0" w:line="240" w:lineRule="auto"/>
        <w:ind w:left="117" w:right="111"/>
        <w:jc w:val="center"/>
        <w:rPr>
          <w:rFonts w:ascii="Arial" w:hAnsi="Arial" w:cs="Arial"/>
          <w:b/>
          <w:bCs/>
          <w:color w:val="000000"/>
        </w:rPr>
      </w:pPr>
    </w:p>
    <w:p w14:paraId="4687BF49" w14:textId="77777777" w:rsidR="004B6E9F" w:rsidRDefault="004B6E9F">
      <w:pPr>
        <w:keepLines/>
        <w:widowControl w:val="0"/>
        <w:spacing w:after="0" w:line="240" w:lineRule="auto"/>
        <w:ind w:left="117" w:right="111"/>
        <w:jc w:val="center"/>
        <w:rPr>
          <w:rFonts w:ascii="Arial" w:hAnsi="Arial" w:cs="Arial"/>
          <w:b/>
          <w:bCs/>
          <w:color w:val="000000"/>
        </w:rPr>
      </w:pPr>
    </w:p>
    <w:tbl>
      <w:tblPr>
        <w:tblpPr w:leftFromText="141" w:rightFromText="141" w:vertAnchor="text" w:horzAnchor="margin" w:tblpXSpec="center" w:tblpY="31"/>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1E0" w:firstRow="1" w:lastRow="1" w:firstColumn="1" w:lastColumn="1" w:noHBand="0" w:noVBand="0"/>
      </w:tblPr>
      <w:tblGrid>
        <w:gridCol w:w="5760"/>
      </w:tblGrid>
      <w:tr w:rsidR="00874103" w:rsidRPr="003D7055" w14:paraId="5EA759F0" w14:textId="77777777" w:rsidTr="00B90F62">
        <w:tc>
          <w:tcPr>
            <w:tcW w:w="5760" w:type="dxa"/>
            <w:tcMar>
              <w:top w:w="142" w:type="dxa"/>
              <w:left w:w="142" w:type="dxa"/>
              <w:bottom w:w="142" w:type="dxa"/>
              <w:right w:w="142" w:type="dxa"/>
            </w:tcMar>
          </w:tcPr>
          <w:p w14:paraId="60C23CCB" w14:textId="77777777" w:rsidR="00743A13" w:rsidRDefault="00743A13" w:rsidP="00743A13">
            <w:pPr>
              <w:autoSpaceDE w:val="0"/>
              <w:autoSpaceDN w:val="0"/>
              <w:adjustRightInd w:val="0"/>
              <w:ind w:right="423"/>
              <w:rPr>
                <w:rFonts w:ascii="Arial" w:hAnsi="Arial" w:cs="Arial"/>
                <w:b/>
                <w:bCs/>
                <w:color w:val="262626" w:themeColor="text1" w:themeTint="D9"/>
                <w:sz w:val="18"/>
                <w:szCs w:val="18"/>
                <w:u w:val="single"/>
              </w:rPr>
            </w:pPr>
            <w:r>
              <w:rPr>
                <w:rFonts w:ascii="Arial" w:hAnsi="Arial" w:cs="Arial"/>
                <w:b/>
                <w:bCs/>
                <w:color w:val="262626" w:themeColor="text1" w:themeTint="D9"/>
                <w:sz w:val="18"/>
                <w:szCs w:val="18"/>
                <w:u w:val="single"/>
              </w:rPr>
              <w:t>Version du 20/09/2021</w:t>
            </w:r>
          </w:p>
          <w:p w14:paraId="16A31975" w14:textId="77777777" w:rsidR="00743A13" w:rsidRDefault="00743A13" w:rsidP="00743A13">
            <w:pPr>
              <w:autoSpaceDE w:val="0"/>
              <w:autoSpaceDN w:val="0"/>
              <w:adjustRightInd w:val="0"/>
              <w:ind w:right="423"/>
              <w:rPr>
                <w:rFonts w:ascii="Arial" w:hAnsi="Arial" w:cs="Arial"/>
                <w:b/>
                <w:bCs/>
                <w:color w:val="262626" w:themeColor="text1" w:themeTint="D9"/>
                <w:sz w:val="10"/>
                <w:szCs w:val="10"/>
              </w:rPr>
            </w:pPr>
          </w:p>
          <w:p w14:paraId="0A144B97" w14:textId="77777777" w:rsidR="00743A13" w:rsidRDefault="00743A13" w:rsidP="00743A13">
            <w:pPr>
              <w:autoSpaceDE w:val="0"/>
              <w:autoSpaceDN w:val="0"/>
              <w:adjustRightInd w:val="0"/>
              <w:ind w:right="423"/>
              <w:jc w:val="both"/>
              <w:rPr>
                <w:rFonts w:ascii="Arial" w:hAnsi="Arial" w:cs="Arial"/>
                <w:b/>
                <w:bCs/>
                <w:color w:val="262626" w:themeColor="text1" w:themeTint="D9"/>
                <w:sz w:val="18"/>
                <w:szCs w:val="18"/>
              </w:rPr>
            </w:pPr>
            <w:r>
              <w:rPr>
                <w:rFonts w:ascii="Arial" w:hAnsi="Arial" w:cs="Arial"/>
                <w:b/>
                <w:bCs/>
                <w:color w:val="262626" w:themeColor="text1" w:themeTint="D9"/>
                <w:sz w:val="18"/>
                <w:szCs w:val="18"/>
              </w:rPr>
              <w:t xml:space="preserve">LETTRE DE CONSULTATION </w:t>
            </w:r>
          </w:p>
          <w:p w14:paraId="47A4882B" w14:textId="77777777" w:rsidR="00743A13" w:rsidRDefault="00743A13" w:rsidP="00743A13">
            <w:pPr>
              <w:autoSpaceDE w:val="0"/>
              <w:autoSpaceDN w:val="0"/>
              <w:adjustRightInd w:val="0"/>
              <w:ind w:right="423"/>
              <w:jc w:val="both"/>
              <w:rPr>
                <w:rFonts w:ascii="Arial" w:hAnsi="Arial" w:cs="Arial"/>
                <w:b/>
                <w:bCs/>
                <w:color w:val="262626" w:themeColor="text1" w:themeTint="D9"/>
                <w:sz w:val="18"/>
                <w:szCs w:val="18"/>
              </w:rPr>
            </w:pPr>
          </w:p>
          <w:p w14:paraId="0E08A8D3" w14:textId="77777777" w:rsidR="00743A13" w:rsidRDefault="00743A13" w:rsidP="00743A13">
            <w:pPr>
              <w:autoSpaceDE w:val="0"/>
              <w:autoSpaceDN w:val="0"/>
              <w:adjustRightInd w:val="0"/>
              <w:ind w:right="423"/>
              <w:jc w:val="both"/>
              <w:rPr>
                <w:rFonts w:ascii="Arial" w:hAnsi="Arial" w:cs="Arial"/>
                <w:b/>
                <w:bCs/>
                <w:color w:val="262626" w:themeColor="text1" w:themeTint="D9"/>
                <w:sz w:val="18"/>
                <w:szCs w:val="18"/>
              </w:rPr>
            </w:pPr>
            <w:r>
              <w:rPr>
                <w:rFonts w:ascii="Arial" w:hAnsi="Arial" w:cs="Arial"/>
                <w:b/>
                <w:bCs/>
                <w:color w:val="262626" w:themeColor="text1" w:themeTint="D9"/>
                <w:sz w:val="18"/>
                <w:szCs w:val="18"/>
              </w:rPr>
              <w:t>Support à utiliser pour des fournitures courantes</w:t>
            </w:r>
            <w:r w:rsidR="00877CEE">
              <w:rPr>
                <w:rFonts w:ascii="Arial" w:hAnsi="Arial" w:cs="Arial"/>
                <w:b/>
                <w:bCs/>
                <w:color w:val="262626" w:themeColor="text1" w:themeTint="D9"/>
                <w:sz w:val="18"/>
                <w:szCs w:val="18"/>
              </w:rPr>
              <w:t xml:space="preserve"> et services</w:t>
            </w:r>
            <w:r>
              <w:rPr>
                <w:rFonts w:ascii="Arial" w:hAnsi="Arial" w:cs="Arial"/>
                <w:b/>
                <w:bCs/>
                <w:color w:val="262626" w:themeColor="text1" w:themeTint="D9"/>
                <w:sz w:val="18"/>
                <w:szCs w:val="18"/>
              </w:rPr>
              <w:t xml:space="preserve"> d’un montant compris entre 40 000 € HT et 90 000 € HT (procédure adaptée).</w:t>
            </w:r>
          </w:p>
          <w:p w14:paraId="7D4159E6" w14:textId="77777777" w:rsidR="00743A13" w:rsidRDefault="00743A13" w:rsidP="00743A13">
            <w:pPr>
              <w:autoSpaceDE w:val="0"/>
              <w:autoSpaceDN w:val="0"/>
              <w:adjustRightInd w:val="0"/>
              <w:ind w:right="423"/>
              <w:jc w:val="both"/>
              <w:rPr>
                <w:rFonts w:ascii="Arial" w:hAnsi="Arial" w:cs="Arial"/>
                <w:b/>
                <w:bCs/>
                <w:color w:val="262626" w:themeColor="text1" w:themeTint="D9"/>
                <w:sz w:val="18"/>
                <w:szCs w:val="18"/>
              </w:rPr>
            </w:pPr>
          </w:p>
          <w:p w14:paraId="4F22D60C" w14:textId="77777777" w:rsidR="00743A13" w:rsidRDefault="00743A13" w:rsidP="00743A13">
            <w:pPr>
              <w:autoSpaceDE w:val="0"/>
              <w:autoSpaceDN w:val="0"/>
              <w:adjustRightInd w:val="0"/>
              <w:spacing w:before="60"/>
              <w:ind w:right="423"/>
              <w:jc w:val="both"/>
              <w:rPr>
                <w:rFonts w:ascii="Arial" w:hAnsi="Arial" w:cs="Arial"/>
                <w:bCs/>
                <w:color w:val="262626" w:themeColor="text1" w:themeTint="D9"/>
                <w:sz w:val="18"/>
                <w:szCs w:val="18"/>
              </w:rPr>
            </w:pPr>
            <w:r>
              <w:rPr>
                <w:rFonts w:ascii="Arial" w:hAnsi="Arial" w:cs="Arial"/>
                <w:b/>
                <w:bCs/>
                <w:color w:val="262626" w:themeColor="text1" w:themeTint="D9"/>
                <w:sz w:val="18"/>
                <w:szCs w:val="18"/>
              </w:rPr>
              <w:t>La lettre de consultation est mise en ligne</w:t>
            </w:r>
            <w:r>
              <w:rPr>
                <w:rFonts w:ascii="Arial" w:hAnsi="Arial" w:cs="Arial"/>
                <w:bCs/>
                <w:color w:val="262626" w:themeColor="text1" w:themeTint="D9"/>
                <w:sz w:val="18"/>
                <w:szCs w:val="18"/>
              </w:rPr>
              <w:t xml:space="preserve"> sur le profil d’acheteur de l’Université (LA PLATEFORME PLACE), </w:t>
            </w:r>
            <w:r>
              <w:rPr>
                <w:rFonts w:ascii="Arial" w:hAnsi="Arial" w:cs="Arial"/>
                <w:bCs/>
                <w:color w:val="262626" w:themeColor="text1" w:themeTint="D9"/>
                <w:sz w:val="18"/>
                <w:szCs w:val="18"/>
                <w:highlight w:val="red"/>
              </w:rPr>
              <w:t xml:space="preserve">le cas échéant accompagnée de la </w:t>
            </w:r>
            <w:hyperlink r:id="rId12" w:history="1">
              <w:r>
                <w:rPr>
                  <w:rStyle w:val="Lienhypertexte"/>
                  <w:rFonts w:ascii="Arial" w:hAnsi="Arial" w:cs="Arial"/>
                  <w:bCs/>
                  <w:color w:val="262626" w:themeColor="text1" w:themeTint="D9"/>
                  <w:sz w:val="18"/>
                  <w:szCs w:val="18"/>
                  <w:highlight w:val="red"/>
                </w:rPr>
                <w:t>demande d’acceptation du sous-traitant</w:t>
              </w:r>
            </w:hyperlink>
            <w:r>
              <w:rPr>
                <w:rFonts w:ascii="Arial" w:hAnsi="Arial" w:cs="Arial"/>
                <w:bCs/>
                <w:color w:val="262626" w:themeColor="text1" w:themeTint="D9"/>
                <w:sz w:val="18"/>
                <w:szCs w:val="18"/>
                <w:highlight w:val="red"/>
              </w:rPr>
              <w:t xml:space="preserve"> disponible sur l’intranet de la DAJ ainsi que d’un avis de publicité simplifié ou dans le cadre de la création d’une consultation.</w:t>
            </w:r>
          </w:p>
          <w:p w14:paraId="067A7031" w14:textId="77777777" w:rsidR="00743A13" w:rsidRDefault="00743A13" w:rsidP="00743A13">
            <w:pPr>
              <w:autoSpaceDE w:val="0"/>
              <w:autoSpaceDN w:val="0"/>
              <w:adjustRightInd w:val="0"/>
              <w:spacing w:before="60"/>
              <w:ind w:right="423"/>
              <w:jc w:val="both"/>
              <w:rPr>
                <w:rFonts w:ascii="Arial" w:hAnsi="Arial" w:cs="Arial"/>
                <w:bCs/>
                <w:color w:val="262626" w:themeColor="text1" w:themeTint="D9"/>
                <w:sz w:val="18"/>
                <w:szCs w:val="18"/>
              </w:rPr>
            </w:pPr>
          </w:p>
          <w:p w14:paraId="222EB582" w14:textId="77777777" w:rsidR="00743A13" w:rsidRDefault="00743A13" w:rsidP="00743A13">
            <w:pPr>
              <w:autoSpaceDE w:val="0"/>
              <w:autoSpaceDN w:val="0"/>
              <w:adjustRightInd w:val="0"/>
              <w:spacing w:before="40"/>
              <w:ind w:right="423"/>
              <w:jc w:val="both"/>
              <w:rPr>
                <w:rFonts w:ascii="Arial" w:hAnsi="Arial" w:cs="Arial"/>
                <w:bCs/>
                <w:color w:val="262626" w:themeColor="text1" w:themeTint="D9"/>
                <w:sz w:val="18"/>
                <w:szCs w:val="18"/>
              </w:rPr>
            </w:pPr>
            <w:r>
              <w:rPr>
                <w:rFonts w:ascii="Arial" w:hAnsi="Arial" w:cs="Arial"/>
                <w:bCs/>
                <w:color w:val="262626" w:themeColor="text1" w:themeTint="D9"/>
                <w:sz w:val="18"/>
                <w:szCs w:val="18"/>
              </w:rPr>
              <w:t xml:space="preserve">Les mentions surlignées en </w:t>
            </w:r>
            <w:r>
              <w:rPr>
                <w:rFonts w:ascii="Arial" w:hAnsi="Arial" w:cs="Arial"/>
                <w:bCs/>
                <w:color w:val="262626" w:themeColor="text1" w:themeTint="D9"/>
                <w:sz w:val="18"/>
                <w:szCs w:val="18"/>
                <w:highlight w:val="yellow"/>
              </w:rPr>
              <w:t>jaune sont à compléter ou à adapter en fonction de l’objet du marché public</w:t>
            </w:r>
            <w:r>
              <w:rPr>
                <w:rFonts w:ascii="Arial" w:hAnsi="Arial" w:cs="Arial"/>
                <w:bCs/>
                <w:color w:val="262626" w:themeColor="text1" w:themeTint="D9"/>
                <w:sz w:val="18"/>
                <w:szCs w:val="18"/>
              </w:rPr>
              <w:t xml:space="preserve"> par les prescripteurs, </w:t>
            </w:r>
            <w:r>
              <w:rPr>
                <w:rFonts w:ascii="Arial" w:hAnsi="Arial" w:cs="Arial"/>
                <w:bCs/>
                <w:color w:val="262626" w:themeColor="text1" w:themeTint="D9"/>
                <w:sz w:val="18"/>
                <w:szCs w:val="18"/>
                <w:highlight w:val="cyan"/>
                <w:shd w:val="clear" w:color="auto" w:fill="92D050"/>
              </w:rPr>
              <w:t>celles en bleu par le fournisseur</w:t>
            </w:r>
            <w:r>
              <w:rPr>
                <w:rFonts w:ascii="Arial" w:hAnsi="Arial" w:cs="Arial"/>
                <w:bCs/>
                <w:color w:val="262626" w:themeColor="text1" w:themeTint="D9"/>
                <w:sz w:val="18"/>
                <w:szCs w:val="18"/>
                <w:highlight w:val="cyan"/>
              </w:rPr>
              <w:t>.</w:t>
            </w:r>
            <w:r>
              <w:rPr>
                <w:rFonts w:ascii="Arial" w:hAnsi="Arial" w:cs="Arial"/>
                <w:bCs/>
                <w:color w:val="262626" w:themeColor="text1" w:themeTint="D9"/>
                <w:sz w:val="18"/>
                <w:szCs w:val="18"/>
              </w:rPr>
              <w:t xml:space="preserve"> Les commentaires sont à supprimer au fur et à mesure de la rédaction.</w:t>
            </w:r>
          </w:p>
          <w:p w14:paraId="74F60E6C" w14:textId="77777777" w:rsidR="00743A13" w:rsidRDefault="00743A13" w:rsidP="00743A13">
            <w:pPr>
              <w:autoSpaceDE w:val="0"/>
              <w:autoSpaceDN w:val="0"/>
              <w:adjustRightInd w:val="0"/>
              <w:spacing w:before="40"/>
              <w:ind w:right="423"/>
              <w:jc w:val="both"/>
              <w:rPr>
                <w:rFonts w:ascii="Arial" w:hAnsi="Arial" w:cs="Arial"/>
                <w:bCs/>
                <w:color w:val="262626" w:themeColor="text1" w:themeTint="D9"/>
                <w:sz w:val="18"/>
                <w:szCs w:val="18"/>
              </w:rPr>
            </w:pPr>
            <w:r>
              <w:rPr>
                <w:rFonts w:ascii="Arial" w:hAnsi="Arial" w:cs="Arial"/>
                <w:bCs/>
                <w:color w:val="262626" w:themeColor="text1" w:themeTint="D9"/>
                <w:sz w:val="18"/>
                <w:szCs w:val="18"/>
              </w:rPr>
              <w:t>Toute particularité propre à une consultation doit être signalée dans le CVAE (profession réglementée, tâches essentielles réservées à un membre du groupement …).</w:t>
            </w:r>
          </w:p>
          <w:p w14:paraId="1E94290B" w14:textId="77777777" w:rsidR="00743A13" w:rsidRDefault="00743A13" w:rsidP="00743A13">
            <w:pPr>
              <w:autoSpaceDE w:val="0"/>
              <w:autoSpaceDN w:val="0"/>
              <w:adjustRightInd w:val="0"/>
              <w:spacing w:before="40"/>
              <w:ind w:right="423"/>
              <w:jc w:val="both"/>
              <w:rPr>
                <w:rFonts w:ascii="Arial" w:hAnsi="Arial" w:cs="Arial"/>
                <w:bCs/>
                <w:color w:val="262626" w:themeColor="text1" w:themeTint="D9"/>
                <w:sz w:val="18"/>
                <w:szCs w:val="18"/>
              </w:rPr>
            </w:pPr>
            <w:r>
              <w:rPr>
                <w:rFonts w:ascii="Arial" w:hAnsi="Arial" w:cs="Arial"/>
                <w:bCs/>
                <w:color w:val="262626" w:themeColor="text1" w:themeTint="D9"/>
                <w:sz w:val="18"/>
                <w:szCs w:val="18"/>
              </w:rPr>
              <w:t xml:space="preserve">Si vous rencontrez une difficulté à compléter ce document, n’hésitez pas à contacter l’adresse suivante : </w:t>
            </w:r>
          </w:p>
          <w:p w14:paraId="34F73C60" w14:textId="77777777" w:rsidR="00743A13" w:rsidRDefault="0093067E" w:rsidP="00743A13">
            <w:pPr>
              <w:autoSpaceDE w:val="0"/>
              <w:autoSpaceDN w:val="0"/>
              <w:adjustRightInd w:val="0"/>
              <w:spacing w:before="40"/>
              <w:ind w:right="423"/>
              <w:jc w:val="both"/>
              <w:rPr>
                <w:rFonts w:ascii="Arial" w:hAnsi="Arial" w:cs="Arial"/>
                <w:bCs/>
                <w:color w:val="262626" w:themeColor="text1" w:themeTint="D9"/>
                <w:sz w:val="18"/>
                <w:szCs w:val="18"/>
              </w:rPr>
            </w:pPr>
            <w:hyperlink r:id="rId13" w:history="1">
              <w:r w:rsidR="00743A13">
                <w:rPr>
                  <w:rStyle w:val="Lienhypertexte"/>
                  <w:rFonts w:ascii="Arial" w:hAnsi="Arial" w:cs="Arial"/>
                  <w:bCs/>
                  <w:sz w:val="18"/>
                  <w:szCs w:val="18"/>
                </w:rPr>
                <w:t>service-marches@universite-paris-saclay.fr</w:t>
              </w:r>
            </w:hyperlink>
          </w:p>
          <w:p w14:paraId="0BD3FD41" w14:textId="77777777" w:rsidR="00331CDD" w:rsidRPr="003D7055" w:rsidRDefault="00331CDD" w:rsidP="00B90F62">
            <w:pPr>
              <w:autoSpaceDE w:val="0"/>
              <w:autoSpaceDN w:val="0"/>
              <w:adjustRightInd w:val="0"/>
              <w:spacing w:before="40"/>
              <w:ind w:right="423"/>
              <w:jc w:val="both"/>
              <w:rPr>
                <w:rFonts w:ascii="Arial" w:hAnsi="Arial" w:cs="Arial"/>
                <w:bCs/>
                <w:color w:val="FF0000"/>
                <w:sz w:val="20"/>
                <w:szCs w:val="20"/>
              </w:rPr>
            </w:pPr>
          </w:p>
        </w:tc>
      </w:tr>
    </w:tbl>
    <w:p w14:paraId="55323649"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02597028"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3C3055A5"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25526DBE"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6648D17C"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2997C7C"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25494CE2"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0817378C"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7DBAA73C"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7CAE9D88"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51DE6A9C"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5CACB46B"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68924D3A"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4FA99A89"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389A6C43"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7380ECC"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5C9C7463"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7929D05B"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542B1D75"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515E8A6"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048AE54D"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5F8B68E7"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02444D06"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14B9043"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AEA0CD9"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FFB9549"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119ACAB1" w14:textId="77777777" w:rsidR="00874103" w:rsidRDefault="00874103" w:rsidP="00874103">
      <w:pPr>
        <w:keepLines/>
        <w:widowControl w:val="0"/>
        <w:spacing w:after="0" w:line="240" w:lineRule="auto"/>
        <w:ind w:left="117" w:right="111"/>
        <w:jc w:val="center"/>
        <w:rPr>
          <w:rFonts w:ascii="Arial" w:hAnsi="Arial" w:cs="Arial"/>
          <w:b/>
          <w:bCs/>
          <w:sz w:val="28"/>
          <w:szCs w:val="28"/>
        </w:rPr>
      </w:pPr>
    </w:p>
    <w:p w14:paraId="7A5EB27A" w14:textId="4A14C7E9" w:rsidR="00874103" w:rsidRPr="00F812F8" w:rsidRDefault="00874103" w:rsidP="00874103">
      <w:pPr>
        <w:keepLines/>
        <w:widowControl w:val="0"/>
        <w:spacing w:after="0" w:line="240" w:lineRule="auto"/>
        <w:ind w:left="117" w:right="111"/>
        <w:jc w:val="center"/>
        <w:rPr>
          <w:rFonts w:ascii="Arial" w:hAnsi="Arial" w:cs="Arial"/>
          <w:sz w:val="28"/>
          <w:szCs w:val="28"/>
        </w:rPr>
      </w:pPr>
      <w:r w:rsidRPr="00F812F8">
        <w:rPr>
          <w:rFonts w:ascii="Arial" w:hAnsi="Arial" w:cs="Arial"/>
          <w:b/>
          <w:bCs/>
          <w:sz w:val="28"/>
          <w:szCs w:val="28"/>
        </w:rPr>
        <w:t>Date limite de réception des offres </w:t>
      </w:r>
      <w:r w:rsidR="0093067E" w:rsidRPr="0093067E">
        <w:rPr>
          <w:rFonts w:ascii="Arial" w:hAnsi="Arial" w:cs="Arial"/>
          <w:b/>
          <w:bCs/>
          <w:sz w:val="28"/>
          <w:szCs w:val="28"/>
        </w:rPr>
        <w:t>:</w:t>
      </w:r>
      <w:r w:rsidR="0093067E" w:rsidRPr="0093067E">
        <w:rPr>
          <w:rFonts w:ascii="Arial" w:hAnsi="Arial" w:cs="Arial"/>
          <w:sz w:val="28"/>
          <w:szCs w:val="28"/>
        </w:rPr>
        <w:t xml:space="preserve">  </w:t>
      </w:r>
      <w:r w:rsidR="0093067E">
        <w:rPr>
          <w:rFonts w:ascii="Arial" w:hAnsi="Arial" w:cs="Arial"/>
          <w:sz w:val="28"/>
          <w:szCs w:val="28"/>
        </w:rPr>
        <w:t>27 février 2026</w:t>
      </w:r>
      <w:r w:rsidR="0093067E" w:rsidRPr="0093067E">
        <w:rPr>
          <w:rFonts w:ascii="Arial" w:hAnsi="Arial" w:cs="Arial"/>
          <w:b/>
          <w:bCs/>
          <w:sz w:val="28"/>
          <w:szCs w:val="28"/>
        </w:rPr>
        <w:t xml:space="preserve"> </w:t>
      </w:r>
      <w:r w:rsidR="0093067E" w:rsidRPr="0093067E">
        <w:rPr>
          <w:rFonts w:ascii="Arial" w:hAnsi="Arial" w:cs="Arial"/>
          <w:sz w:val="28"/>
          <w:szCs w:val="28"/>
        </w:rPr>
        <w:t>à</w:t>
      </w:r>
      <w:r w:rsidR="0093067E" w:rsidRPr="0093067E">
        <w:rPr>
          <w:rFonts w:ascii="Arial" w:hAnsi="Arial" w:cs="Arial"/>
          <w:b/>
          <w:bCs/>
          <w:sz w:val="28"/>
          <w:szCs w:val="28"/>
        </w:rPr>
        <w:t xml:space="preserve"> </w:t>
      </w:r>
      <w:r w:rsidR="0093067E" w:rsidRPr="0093067E">
        <w:rPr>
          <w:rFonts w:ascii="Arial" w:hAnsi="Arial" w:cs="Arial"/>
          <w:sz w:val="28"/>
          <w:szCs w:val="28"/>
        </w:rPr>
        <w:t>12</w:t>
      </w:r>
      <w:r w:rsidRPr="0093067E">
        <w:rPr>
          <w:rFonts w:ascii="Arial" w:hAnsi="Arial" w:cs="Arial"/>
          <w:bCs/>
          <w:sz w:val="28"/>
          <w:szCs w:val="28"/>
        </w:rPr>
        <w:t>h</w:t>
      </w:r>
      <w:r w:rsidR="0093067E">
        <w:rPr>
          <w:rFonts w:ascii="Arial" w:hAnsi="Arial" w:cs="Arial"/>
          <w:bCs/>
          <w:sz w:val="28"/>
          <w:szCs w:val="28"/>
        </w:rPr>
        <w:t>00</w:t>
      </w:r>
      <w:r w:rsidRPr="0093067E">
        <w:rPr>
          <w:rFonts w:ascii="Arial" w:hAnsi="Arial" w:cs="Arial"/>
          <w:sz w:val="28"/>
          <w:szCs w:val="28"/>
        </w:rPr>
        <w:t>.</w:t>
      </w:r>
    </w:p>
    <w:p w14:paraId="1DF1EBC8" w14:textId="77777777" w:rsidR="00874103" w:rsidRDefault="00874103">
      <w:pPr>
        <w:spacing w:after="0" w:line="240" w:lineRule="auto"/>
      </w:pPr>
    </w:p>
    <w:p w14:paraId="64EF1C10" w14:textId="77777777" w:rsidR="00874103" w:rsidRDefault="00874103">
      <w:pPr>
        <w:spacing w:after="0" w:line="240" w:lineRule="auto"/>
      </w:pPr>
    </w:p>
    <w:p w14:paraId="44148BCC" w14:textId="77777777" w:rsidR="00874103" w:rsidRDefault="00874103">
      <w:pPr>
        <w:spacing w:after="0" w:line="240" w:lineRule="auto"/>
      </w:pPr>
    </w:p>
    <w:p w14:paraId="6343DFDB" w14:textId="77777777" w:rsidR="00874103" w:rsidRDefault="00874103">
      <w:pPr>
        <w:spacing w:after="0" w:line="240" w:lineRule="auto"/>
      </w:pPr>
    </w:p>
    <w:p w14:paraId="3DEFD117" w14:textId="77777777" w:rsidR="00874103" w:rsidRDefault="00874103">
      <w:pPr>
        <w:spacing w:after="0" w:line="240" w:lineRule="auto"/>
      </w:pPr>
    </w:p>
    <w:p w14:paraId="343534DA" w14:textId="77777777" w:rsidR="00874103" w:rsidRDefault="00874103">
      <w:pPr>
        <w:spacing w:after="0" w:line="240" w:lineRule="auto"/>
      </w:pPr>
    </w:p>
    <w:p w14:paraId="78394C55" w14:textId="77777777" w:rsidR="004B6E9F" w:rsidRDefault="004B6E9F">
      <w:pPr>
        <w:spacing w:line="240" w:lineRule="exact"/>
      </w:pPr>
    </w:p>
    <w:tbl>
      <w:tblPr>
        <w:tblW w:w="9620" w:type="dxa"/>
        <w:tblInd w:w="20" w:type="dxa"/>
        <w:tblCellMar>
          <w:top w:w="40" w:type="dxa"/>
          <w:left w:w="0" w:type="dxa"/>
          <w:right w:w="0" w:type="dxa"/>
        </w:tblCellMar>
        <w:tblLook w:val="04A0" w:firstRow="1" w:lastRow="0" w:firstColumn="1" w:lastColumn="0" w:noHBand="0" w:noVBand="1"/>
      </w:tblPr>
      <w:tblGrid>
        <w:gridCol w:w="9620"/>
      </w:tblGrid>
      <w:tr w:rsidR="004B6E9F" w14:paraId="2CD23DE5" w14:textId="77777777">
        <w:tc>
          <w:tcPr>
            <w:tcW w:w="9620" w:type="dxa"/>
            <w:shd w:val="clear" w:color="666553" w:fill="666553"/>
            <w:vAlign w:val="center"/>
          </w:tcPr>
          <w:p w14:paraId="49326179" w14:textId="77777777" w:rsidR="004B6E9F" w:rsidRDefault="007E4BEC">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lastRenderedPageBreak/>
              <w:t>CONTRAT VALANT ACTE D'ENGAGEMENT</w:t>
            </w:r>
          </w:p>
        </w:tc>
      </w:tr>
    </w:tbl>
    <w:p w14:paraId="189D32FD" w14:textId="77777777" w:rsidR="004B6E9F" w:rsidRDefault="007E4BEC">
      <w:pPr>
        <w:spacing w:line="240" w:lineRule="exact"/>
      </w:pPr>
      <w:r>
        <w:t xml:space="preserve"> </w:t>
      </w:r>
    </w:p>
    <w:p w14:paraId="61B9E19C" w14:textId="77777777" w:rsidR="004B6E9F" w:rsidRDefault="004B6E9F">
      <w:pPr>
        <w:keepLines/>
        <w:widowControl w:val="0"/>
        <w:spacing w:after="0" w:line="240" w:lineRule="auto"/>
        <w:ind w:left="117" w:right="111"/>
        <w:jc w:val="center"/>
        <w:rPr>
          <w:rFonts w:ascii="Arial" w:hAnsi="Arial" w:cs="Arial"/>
          <w:b/>
          <w:bCs/>
          <w:color w:val="000000"/>
        </w:rPr>
      </w:pPr>
    </w:p>
    <w:p w14:paraId="33110560" w14:textId="77777777" w:rsidR="004B6E9F" w:rsidRDefault="004B6E9F">
      <w:pPr>
        <w:keepLines/>
        <w:widowControl w:val="0"/>
        <w:spacing w:after="0" w:line="240" w:lineRule="auto"/>
        <w:ind w:left="117" w:right="111"/>
        <w:rPr>
          <w:rFonts w:ascii="Arial" w:hAnsi="Arial" w:cs="Arial"/>
          <w:color w:val="000000"/>
          <w:sz w:val="20"/>
          <w:szCs w:val="20"/>
        </w:rPr>
      </w:pPr>
    </w:p>
    <w:tbl>
      <w:tblPr>
        <w:tblW w:w="9212" w:type="dxa"/>
        <w:tblInd w:w="9" w:type="dxa"/>
        <w:tblCellMar>
          <w:left w:w="0" w:type="dxa"/>
          <w:right w:w="0" w:type="dxa"/>
        </w:tblCellMar>
        <w:tblLook w:val="0000" w:firstRow="0" w:lastRow="0" w:firstColumn="0" w:lastColumn="0" w:noHBand="0" w:noVBand="0"/>
      </w:tblPr>
      <w:tblGrid>
        <w:gridCol w:w="9212"/>
      </w:tblGrid>
      <w:tr w:rsidR="004B6E9F" w:rsidRPr="00DA1692" w14:paraId="68DFB8E9" w14:textId="77777777">
        <w:tc>
          <w:tcPr>
            <w:tcW w:w="9212" w:type="dxa"/>
            <w:shd w:val="clear" w:color="auto" w:fill="E6E6E6"/>
          </w:tcPr>
          <w:p w14:paraId="2F07F656" w14:textId="77777777" w:rsidR="004B6E9F" w:rsidRDefault="004B6E9F">
            <w:pPr>
              <w:keepLines/>
              <w:widowControl w:val="0"/>
              <w:spacing w:after="0" w:line="240" w:lineRule="auto"/>
              <w:ind w:left="108" w:right="96"/>
              <w:rPr>
                <w:rFonts w:ascii="Arial" w:hAnsi="Arial" w:cs="Arial"/>
                <w:color w:val="000000"/>
                <w:sz w:val="28"/>
                <w:szCs w:val="28"/>
              </w:rPr>
            </w:pPr>
          </w:p>
          <w:p w14:paraId="5F821F80" w14:textId="77777777" w:rsidR="004B6E9F" w:rsidRPr="00DA1692" w:rsidRDefault="007E4BEC">
            <w:pPr>
              <w:keepLines/>
              <w:widowControl w:val="0"/>
              <w:spacing w:after="0" w:line="240" w:lineRule="auto"/>
              <w:ind w:left="108" w:right="96"/>
              <w:jc w:val="center"/>
              <w:rPr>
                <w:rFonts w:ascii="Arial" w:hAnsi="Arial" w:cs="Arial"/>
                <w:b/>
                <w:bCs/>
                <w:color w:val="000000"/>
                <w:sz w:val="28"/>
                <w:szCs w:val="28"/>
              </w:rPr>
            </w:pPr>
            <w:r w:rsidRPr="00DA1692">
              <w:rPr>
                <w:rFonts w:ascii="Arial" w:hAnsi="Arial" w:cs="Arial"/>
                <w:b/>
                <w:bCs/>
                <w:color w:val="000000"/>
                <w:sz w:val="28"/>
                <w:szCs w:val="28"/>
              </w:rPr>
              <w:t>Marché n°</w:t>
            </w:r>
            <w:r w:rsidR="00331CDD" w:rsidRPr="00DA1692">
              <w:rPr>
                <w:rFonts w:ascii="Arial" w:hAnsi="Arial" w:cs="Arial"/>
                <w:color w:val="000000"/>
              </w:rPr>
              <w:t>…………………………………………</w:t>
            </w:r>
          </w:p>
          <w:p w14:paraId="1DFF5EAC" w14:textId="77777777" w:rsidR="004B6E9F" w:rsidRPr="00DA1692" w:rsidRDefault="004B6E9F">
            <w:pPr>
              <w:keepLines/>
              <w:widowControl w:val="0"/>
              <w:spacing w:after="0" w:line="240" w:lineRule="auto"/>
              <w:ind w:left="108" w:right="96"/>
              <w:jc w:val="center"/>
              <w:rPr>
                <w:rFonts w:ascii="Arial" w:hAnsi="Arial" w:cs="Arial"/>
              </w:rPr>
            </w:pPr>
          </w:p>
        </w:tc>
      </w:tr>
    </w:tbl>
    <w:p w14:paraId="69C5A6F9" w14:textId="77777777" w:rsidR="004B6E9F" w:rsidRPr="00DA1692" w:rsidRDefault="004B6E9F">
      <w:pPr>
        <w:keepLines/>
        <w:widowControl w:val="0"/>
        <w:spacing w:after="0" w:line="240" w:lineRule="auto"/>
        <w:ind w:left="117" w:right="111"/>
        <w:rPr>
          <w:rFonts w:ascii="Arial" w:hAnsi="Arial" w:cs="Arial"/>
          <w:color w:val="000000"/>
          <w:sz w:val="20"/>
          <w:szCs w:val="20"/>
        </w:rPr>
      </w:pPr>
    </w:p>
    <w:p w14:paraId="5EA3809D" w14:textId="77777777" w:rsidR="004B6E9F" w:rsidRPr="00DA1692" w:rsidRDefault="004B6E9F">
      <w:pPr>
        <w:keepLines/>
        <w:widowControl w:val="0"/>
        <w:spacing w:after="0" w:line="240" w:lineRule="auto"/>
        <w:ind w:left="117" w:right="111"/>
        <w:rPr>
          <w:rFonts w:ascii="Arial" w:hAnsi="Arial" w:cs="Arial"/>
          <w:color w:val="000000"/>
          <w:sz w:val="20"/>
          <w:szCs w:val="20"/>
        </w:rPr>
      </w:pPr>
    </w:p>
    <w:p w14:paraId="4189DEED" w14:textId="77777777" w:rsidR="00331CDD" w:rsidRDefault="00331CDD" w:rsidP="00331CDD">
      <w:pPr>
        <w:pStyle w:val="Paragraphedeliste"/>
        <w:keepLines/>
        <w:widowControl w:val="0"/>
        <w:numPr>
          <w:ilvl w:val="0"/>
          <w:numId w:val="13"/>
        </w:numPr>
        <w:autoSpaceDE w:val="0"/>
        <w:autoSpaceDN w:val="0"/>
        <w:adjustRightInd w:val="0"/>
        <w:ind w:right="111"/>
        <w:rPr>
          <w:rFonts w:ascii="Arial" w:hAnsi="Arial" w:cs="Arial"/>
          <w:kern w:val="28"/>
          <w:sz w:val="28"/>
          <w:szCs w:val="28"/>
          <w:highlight w:val="yellow"/>
          <w:u w:val="single"/>
        </w:rPr>
      </w:pPr>
      <w:r w:rsidRPr="00DA1692">
        <w:rPr>
          <w:rFonts w:ascii="Arial" w:hAnsi="Arial" w:cs="Arial"/>
          <w:kern w:val="28"/>
          <w:sz w:val="28"/>
          <w:szCs w:val="28"/>
          <w:u w:val="single"/>
        </w:rPr>
        <w:t>PARTIE RESERVEE A L’ETABLISSEMENT</w:t>
      </w:r>
    </w:p>
    <w:p w14:paraId="613A0668" w14:textId="77777777" w:rsidR="00135D0E" w:rsidRDefault="00135D0E" w:rsidP="00135D0E">
      <w:pPr>
        <w:keepLines/>
        <w:widowControl w:val="0"/>
        <w:autoSpaceDE w:val="0"/>
        <w:autoSpaceDN w:val="0"/>
        <w:adjustRightInd w:val="0"/>
        <w:ind w:right="111"/>
        <w:rPr>
          <w:rFonts w:ascii="Arial" w:hAnsi="Arial" w:cs="Arial"/>
          <w:kern w:val="28"/>
          <w:sz w:val="28"/>
          <w:szCs w:val="28"/>
          <w:highlight w:val="yellow"/>
          <w:u w:val="single"/>
        </w:rPr>
      </w:pPr>
    </w:p>
    <w:p w14:paraId="0A14BB98" w14:textId="77777777" w:rsidR="00135D0E" w:rsidRDefault="00135D0E" w:rsidP="00135D0E">
      <w:pPr>
        <w:keepLines/>
        <w:widowControl w:val="0"/>
        <w:spacing w:after="0" w:line="240" w:lineRule="auto"/>
        <w:ind w:left="117" w:right="111"/>
        <w:rPr>
          <w:rFonts w:ascii="Arial" w:hAnsi="Arial" w:cs="Arial"/>
          <w:color w:val="000000"/>
          <w:sz w:val="20"/>
          <w:szCs w:val="20"/>
        </w:rPr>
      </w:pPr>
    </w:p>
    <w:tbl>
      <w:tblPr>
        <w:tblW w:w="9212" w:type="dxa"/>
        <w:tblInd w:w="9" w:type="dxa"/>
        <w:tblCellMar>
          <w:left w:w="0" w:type="dxa"/>
          <w:right w:w="0" w:type="dxa"/>
        </w:tblCellMar>
        <w:tblLook w:val="0000" w:firstRow="0" w:lastRow="0" w:firstColumn="0" w:lastColumn="0" w:noHBand="0" w:noVBand="0"/>
      </w:tblPr>
      <w:tblGrid>
        <w:gridCol w:w="9212"/>
      </w:tblGrid>
      <w:tr w:rsidR="00135D0E" w14:paraId="6D447A1A" w14:textId="77777777" w:rsidTr="008F2013">
        <w:tc>
          <w:tcPr>
            <w:tcW w:w="9212" w:type="dxa"/>
            <w:shd w:val="clear" w:color="auto" w:fill="E6E6E6"/>
          </w:tcPr>
          <w:p w14:paraId="586D7AB4" w14:textId="77777777" w:rsidR="00135D0E" w:rsidRDefault="00135D0E" w:rsidP="00DE59FD">
            <w:pPr>
              <w:keepLines/>
              <w:widowControl w:val="0"/>
              <w:spacing w:after="0" w:line="240" w:lineRule="auto"/>
              <w:ind w:right="96"/>
              <w:rPr>
                <w:rFonts w:ascii="Arial" w:hAnsi="Arial" w:cs="Arial"/>
                <w:b/>
                <w:bCs/>
              </w:rPr>
            </w:pPr>
            <w:r w:rsidRPr="007A44A9">
              <w:rPr>
                <w:rFonts w:ascii="Arial" w:hAnsi="Arial" w:cs="Arial"/>
                <w:b/>
                <w:bCs/>
                <w:color w:val="000000"/>
              </w:rPr>
              <w:t xml:space="preserve">1- Intitulé du marché :  </w:t>
            </w:r>
            <w:r w:rsidR="001A3670" w:rsidRPr="007A44A9">
              <w:rPr>
                <w:rFonts w:ascii="Arial" w:hAnsi="Arial" w:cs="Arial"/>
                <w:b/>
                <w:bCs/>
                <w:color w:val="000000"/>
              </w:rPr>
              <w:t>Equipement de tests semi-conducteurs</w:t>
            </w:r>
          </w:p>
          <w:p w14:paraId="7B0925FA" w14:textId="77777777" w:rsidR="0081158B" w:rsidRDefault="0081158B" w:rsidP="008F2013">
            <w:pPr>
              <w:keepLines/>
              <w:widowControl w:val="0"/>
              <w:spacing w:after="0" w:line="240" w:lineRule="auto"/>
              <w:ind w:left="108" w:right="96"/>
            </w:pPr>
          </w:p>
          <w:p w14:paraId="2902D8D0" w14:textId="77777777" w:rsidR="00135D0E" w:rsidRDefault="00135D0E" w:rsidP="008F2013">
            <w:pPr>
              <w:keepLines/>
              <w:widowControl w:val="0"/>
              <w:spacing w:after="0" w:line="240" w:lineRule="auto"/>
              <w:ind w:left="108" w:right="96"/>
              <w:jc w:val="center"/>
              <w:rPr>
                <w:rFonts w:ascii="Arial" w:hAnsi="Arial" w:cs="Arial"/>
              </w:rPr>
            </w:pPr>
          </w:p>
        </w:tc>
      </w:tr>
    </w:tbl>
    <w:p w14:paraId="770D2FC7"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4FEEDAB4" w14:textId="77777777" w:rsidR="00135D0E" w:rsidRDefault="00135D0E" w:rsidP="00135D0E">
      <w:pPr>
        <w:keepLines/>
        <w:widowControl w:val="0"/>
        <w:spacing w:after="0" w:line="240" w:lineRule="auto"/>
        <w:ind w:left="117" w:right="111"/>
        <w:rPr>
          <w:rFonts w:ascii="Arial" w:hAnsi="Arial" w:cs="Arial"/>
          <w:color w:val="000000"/>
          <w:sz w:val="20"/>
          <w:szCs w:val="20"/>
        </w:rPr>
      </w:pPr>
    </w:p>
    <w:tbl>
      <w:tblPr>
        <w:tblW w:w="9191" w:type="dxa"/>
        <w:tblInd w:w="51" w:type="dxa"/>
        <w:tblBorders>
          <w:top w:val="single" w:sz="4" w:space="0" w:color="C0C0C0"/>
          <w:left w:val="single" w:sz="4" w:space="0" w:color="C0C0C0"/>
          <w:bottom w:val="single" w:sz="4" w:space="0" w:color="auto"/>
          <w:right w:val="single" w:sz="4" w:space="0" w:color="C0C0C0"/>
          <w:insideV w:val="single" w:sz="4" w:space="0" w:color="C0C0C0"/>
        </w:tblBorders>
        <w:tblCellMar>
          <w:left w:w="0" w:type="dxa"/>
          <w:right w:w="0" w:type="dxa"/>
        </w:tblCellMar>
        <w:tblLook w:val="0000" w:firstRow="0" w:lastRow="0" w:firstColumn="0" w:lastColumn="0" w:noHBand="0" w:noVBand="0"/>
      </w:tblPr>
      <w:tblGrid>
        <w:gridCol w:w="2496"/>
        <w:gridCol w:w="6695"/>
      </w:tblGrid>
      <w:tr w:rsidR="00135D0E" w14:paraId="20E6EF73" w14:textId="77777777" w:rsidTr="008F2013">
        <w:tc>
          <w:tcPr>
            <w:tcW w:w="2496" w:type="dxa"/>
            <w:shd w:val="clear" w:color="auto" w:fill="E6E6E6"/>
            <w:vAlign w:val="center"/>
          </w:tcPr>
          <w:p w14:paraId="19491D82" w14:textId="77777777" w:rsidR="00135D0E" w:rsidRDefault="00135D0E" w:rsidP="008F2013">
            <w:pPr>
              <w:keepLines/>
              <w:widowControl w:val="0"/>
              <w:spacing w:after="0" w:line="240" w:lineRule="auto"/>
              <w:ind w:left="71" w:right="60"/>
              <w:rPr>
                <w:rFonts w:ascii="Arial" w:hAnsi="Arial" w:cs="Arial"/>
              </w:rPr>
            </w:pPr>
            <w:r>
              <w:rPr>
                <w:rFonts w:ascii="Arial" w:hAnsi="Arial" w:cs="Arial"/>
                <w:b/>
                <w:bCs/>
                <w:color w:val="000000"/>
                <w:sz w:val="20"/>
                <w:szCs w:val="20"/>
              </w:rPr>
              <w:t>Dossier suivi par</w:t>
            </w:r>
          </w:p>
        </w:tc>
        <w:tc>
          <w:tcPr>
            <w:tcW w:w="6695" w:type="dxa"/>
            <w:shd w:val="clear" w:color="auto" w:fill="FFFFFF"/>
            <w:vAlign w:val="center"/>
          </w:tcPr>
          <w:p w14:paraId="24FDD035" w14:textId="77777777" w:rsidR="00135D0E" w:rsidRPr="00613296" w:rsidRDefault="00135D0E" w:rsidP="008F2013">
            <w:pPr>
              <w:widowControl w:val="0"/>
              <w:spacing w:after="0" w:line="240" w:lineRule="auto"/>
              <w:ind w:left="82" w:right="60"/>
              <w:rPr>
                <w:rFonts w:ascii="Arial" w:hAnsi="Arial" w:cs="Arial"/>
                <w:sz w:val="20"/>
                <w:szCs w:val="20"/>
              </w:rPr>
            </w:pPr>
            <w:r w:rsidRPr="00613296">
              <w:rPr>
                <w:rFonts w:ascii="Arial" w:hAnsi="Arial" w:cs="Arial"/>
                <w:sz w:val="20"/>
                <w:szCs w:val="20"/>
              </w:rPr>
              <w:t xml:space="preserve">Service :   </w:t>
            </w:r>
            <w:r w:rsidR="00613296" w:rsidRPr="00613296">
              <w:rPr>
                <w:rFonts w:ascii="Arial" w:hAnsi="Arial" w:cs="Arial"/>
                <w:szCs w:val="20"/>
              </w:rPr>
              <w:t>C2N</w:t>
            </w:r>
          </w:p>
          <w:p w14:paraId="38293BC6" w14:textId="77777777" w:rsidR="00135D0E" w:rsidRPr="00613296" w:rsidRDefault="00135D0E" w:rsidP="008F2013">
            <w:pPr>
              <w:widowControl w:val="0"/>
              <w:spacing w:after="0" w:line="240" w:lineRule="auto"/>
              <w:ind w:left="82" w:right="60"/>
              <w:rPr>
                <w:rFonts w:ascii="Arial" w:hAnsi="Arial" w:cs="Arial"/>
              </w:rPr>
            </w:pPr>
            <w:r w:rsidRPr="00613296">
              <w:rPr>
                <w:rFonts w:ascii="Arial" w:hAnsi="Arial" w:cs="Arial"/>
                <w:sz w:val="20"/>
                <w:szCs w:val="20"/>
              </w:rPr>
              <w:t xml:space="preserve">Interlocuteur :  </w:t>
            </w:r>
            <w:r w:rsidR="001A3670">
              <w:rPr>
                <w:rFonts w:ascii="Arial" w:hAnsi="Arial" w:cs="Arial"/>
                <w:color w:val="000000"/>
              </w:rPr>
              <w:t>E BRIQUET / C ROUSSEAU</w:t>
            </w:r>
          </w:p>
        </w:tc>
      </w:tr>
      <w:tr w:rsidR="00135D0E" w14:paraId="5E6EFF33" w14:textId="77777777" w:rsidTr="008F2013">
        <w:tc>
          <w:tcPr>
            <w:tcW w:w="2496" w:type="dxa"/>
            <w:shd w:val="clear" w:color="auto" w:fill="E6E6E6"/>
            <w:vAlign w:val="center"/>
          </w:tcPr>
          <w:p w14:paraId="567CE46B" w14:textId="77777777" w:rsidR="00135D0E" w:rsidRDefault="00135D0E" w:rsidP="008F2013">
            <w:pPr>
              <w:keepLines/>
              <w:widowControl w:val="0"/>
              <w:spacing w:after="0" w:line="240" w:lineRule="auto"/>
              <w:ind w:left="71" w:right="60"/>
              <w:rPr>
                <w:rFonts w:ascii="Arial" w:hAnsi="Arial" w:cs="Arial"/>
                <w:b/>
                <w:bCs/>
                <w:color w:val="000000"/>
                <w:sz w:val="20"/>
                <w:szCs w:val="20"/>
              </w:rPr>
            </w:pPr>
          </w:p>
          <w:p w14:paraId="1053CE51" w14:textId="77777777" w:rsidR="00135D0E" w:rsidRDefault="00135D0E" w:rsidP="008F2013">
            <w:pPr>
              <w:keepLines/>
              <w:widowControl w:val="0"/>
              <w:spacing w:after="0" w:line="240" w:lineRule="auto"/>
              <w:ind w:left="71" w:right="60"/>
              <w:rPr>
                <w:rFonts w:ascii="Arial" w:hAnsi="Arial" w:cs="Arial"/>
              </w:rPr>
            </w:pPr>
            <w:r>
              <w:rPr>
                <w:rFonts w:ascii="Arial" w:hAnsi="Arial" w:cs="Arial"/>
                <w:b/>
                <w:bCs/>
                <w:color w:val="000000"/>
                <w:sz w:val="20"/>
                <w:szCs w:val="20"/>
              </w:rPr>
              <w:t>Procédure de passation</w:t>
            </w:r>
          </w:p>
        </w:tc>
        <w:tc>
          <w:tcPr>
            <w:tcW w:w="6695" w:type="dxa"/>
            <w:shd w:val="clear" w:color="auto" w:fill="FFFFFF"/>
            <w:vAlign w:val="center"/>
          </w:tcPr>
          <w:p w14:paraId="7A1EAD0C" w14:textId="77777777" w:rsidR="00135D0E" w:rsidRDefault="00135D0E" w:rsidP="008F2013">
            <w:pPr>
              <w:keepLines/>
              <w:widowControl w:val="0"/>
              <w:spacing w:after="0" w:line="240" w:lineRule="auto"/>
              <w:ind w:left="82" w:right="60"/>
              <w:jc w:val="both"/>
              <w:rPr>
                <w:rFonts w:ascii="Arial" w:hAnsi="Arial" w:cs="Arial"/>
                <w:color w:val="000000"/>
                <w:sz w:val="20"/>
                <w:szCs w:val="20"/>
              </w:rPr>
            </w:pPr>
          </w:p>
          <w:p w14:paraId="05E1AB56" w14:textId="77777777" w:rsidR="00135D0E" w:rsidRDefault="00135D0E" w:rsidP="008F2013">
            <w:pPr>
              <w:keepLines/>
              <w:widowControl w:val="0"/>
              <w:spacing w:after="0" w:line="240" w:lineRule="auto"/>
              <w:ind w:left="82" w:right="60"/>
              <w:jc w:val="both"/>
              <w:rPr>
                <w:color w:val="000000"/>
              </w:rPr>
            </w:pPr>
            <w:r>
              <w:rPr>
                <w:rFonts w:ascii="Arial" w:hAnsi="Arial" w:cs="Arial"/>
                <w:color w:val="000000"/>
                <w:sz w:val="20"/>
                <w:szCs w:val="20"/>
              </w:rPr>
              <w:t>Procédure adaptée – articles L. 2123-1 et R. 2123-1 1° du Code de la commande publique</w:t>
            </w:r>
            <w:r>
              <w:rPr>
                <w:color w:val="000000"/>
              </w:rPr>
              <w:t xml:space="preserve"> </w:t>
            </w:r>
          </w:p>
          <w:p w14:paraId="3D76AD07" w14:textId="77777777" w:rsidR="00135D0E" w:rsidRDefault="00135D0E" w:rsidP="008F2013">
            <w:pPr>
              <w:keepLines/>
              <w:widowControl w:val="0"/>
              <w:spacing w:after="0" w:line="240" w:lineRule="auto"/>
              <w:ind w:left="82" w:right="60"/>
              <w:jc w:val="both"/>
              <w:rPr>
                <w:rFonts w:ascii="Arial" w:hAnsi="Arial" w:cs="Arial"/>
              </w:rPr>
            </w:pPr>
          </w:p>
          <w:p w14:paraId="0CD8B485" w14:textId="77777777" w:rsidR="00135D0E" w:rsidRPr="00DA1692" w:rsidRDefault="00135D0E" w:rsidP="008F2013">
            <w:pPr>
              <w:widowControl w:val="0"/>
              <w:spacing w:after="0" w:line="240" w:lineRule="auto"/>
              <w:ind w:left="82" w:right="60"/>
              <w:rPr>
                <w:rFonts w:ascii="Arial" w:hAnsi="Arial" w:cs="Arial"/>
                <w:sz w:val="20"/>
                <w:szCs w:val="20"/>
              </w:rPr>
            </w:pPr>
            <w:r w:rsidRPr="00DA1692">
              <w:rPr>
                <w:rFonts w:ascii="Arial" w:hAnsi="Arial" w:cs="Arial"/>
                <w:sz w:val="20"/>
                <w:szCs w:val="20"/>
              </w:rPr>
              <w:t>Code NACRE :</w:t>
            </w:r>
            <w:r w:rsidR="001A3670" w:rsidRPr="00DA1692">
              <w:rPr>
                <w:rFonts w:ascii="Arial" w:hAnsi="Arial" w:cs="Arial"/>
                <w:color w:val="000000"/>
              </w:rPr>
              <w:t xml:space="preserve"> TB</w:t>
            </w:r>
            <w:r w:rsidR="00C015B2" w:rsidRPr="00DA1692">
              <w:rPr>
                <w:rFonts w:ascii="Arial" w:hAnsi="Arial" w:cs="Arial"/>
                <w:color w:val="000000"/>
              </w:rPr>
              <w:t>-</w:t>
            </w:r>
            <w:r w:rsidR="001A3670" w:rsidRPr="00DA1692">
              <w:rPr>
                <w:rFonts w:ascii="Arial" w:hAnsi="Arial" w:cs="Arial"/>
                <w:color w:val="000000"/>
              </w:rPr>
              <w:t>04</w:t>
            </w:r>
          </w:p>
          <w:p w14:paraId="70921706" w14:textId="77777777" w:rsidR="00F57BFF" w:rsidRPr="00DA1692" w:rsidRDefault="00135D0E" w:rsidP="00F57BFF">
            <w:pPr>
              <w:keepLines/>
              <w:widowControl w:val="0"/>
              <w:spacing w:after="0" w:line="240" w:lineRule="auto"/>
              <w:ind w:left="82" w:right="60"/>
              <w:jc w:val="both"/>
              <w:rPr>
                <w:rFonts w:ascii="Arial" w:hAnsi="Arial" w:cs="Arial"/>
                <w:color w:val="000000" w:themeColor="text1"/>
              </w:rPr>
            </w:pPr>
            <w:r w:rsidRPr="00DA1692">
              <w:rPr>
                <w:rFonts w:ascii="Arial" w:hAnsi="Arial" w:cs="Arial"/>
                <w:sz w:val="20"/>
                <w:szCs w:val="20"/>
              </w:rPr>
              <w:t xml:space="preserve">Code CPV :  </w:t>
            </w:r>
            <w:r w:rsidR="00DA7095" w:rsidRPr="00DA1692">
              <w:rPr>
                <w:rFonts w:ascii="Arial" w:hAnsi="Arial" w:cs="Arial"/>
                <w:sz w:val="20"/>
                <w:szCs w:val="20"/>
              </w:rPr>
              <w:t>38341310</w:t>
            </w:r>
          </w:p>
          <w:p w14:paraId="2F8A30AD" w14:textId="77777777" w:rsidR="00135D0E" w:rsidRPr="00DA1692" w:rsidRDefault="00135D0E" w:rsidP="008F2013">
            <w:pPr>
              <w:keepLines/>
              <w:widowControl w:val="0"/>
              <w:spacing w:after="0" w:line="240" w:lineRule="auto"/>
              <w:ind w:left="82" w:right="60"/>
              <w:jc w:val="both"/>
              <w:rPr>
                <w:rFonts w:ascii="Arial" w:hAnsi="Arial" w:cs="Arial"/>
                <w:sz w:val="20"/>
                <w:szCs w:val="20"/>
              </w:rPr>
            </w:pPr>
            <w:r w:rsidRPr="00DA1692">
              <w:rPr>
                <w:rFonts w:ascii="Arial" w:hAnsi="Arial" w:cs="Arial"/>
                <w:sz w:val="20"/>
                <w:szCs w:val="20"/>
              </w:rPr>
              <w:t xml:space="preserve">                  </w:t>
            </w:r>
          </w:p>
          <w:p w14:paraId="637A1B1C" w14:textId="77777777" w:rsidR="00135D0E" w:rsidRPr="00C54608" w:rsidRDefault="00135D0E" w:rsidP="008F2013">
            <w:pPr>
              <w:keepLines/>
              <w:widowControl w:val="0"/>
              <w:spacing w:after="0" w:line="240" w:lineRule="auto"/>
              <w:ind w:left="82" w:right="60"/>
              <w:jc w:val="both"/>
              <w:rPr>
                <w:rFonts w:ascii="Arial" w:hAnsi="Arial" w:cs="Arial"/>
                <w:sz w:val="20"/>
                <w:szCs w:val="20"/>
                <w:highlight w:val="yellow"/>
              </w:rPr>
            </w:pPr>
            <w:proofErr w:type="gramStart"/>
            <w:r w:rsidRPr="00DA1692">
              <w:rPr>
                <w:rFonts w:ascii="Arial" w:hAnsi="Arial" w:cs="Arial"/>
                <w:sz w:val="20"/>
                <w:szCs w:val="20"/>
              </w:rPr>
              <w:t xml:space="preserve">( </w:t>
            </w:r>
            <w:proofErr w:type="spellStart"/>
            <w:r w:rsidRPr="00DA1692">
              <w:rPr>
                <w:rFonts w:ascii="Arial" w:hAnsi="Arial" w:cs="Arial"/>
                <w:sz w:val="20"/>
                <w:szCs w:val="20"/>
              </w:rPr>
              <w:t>cf</w:t>
            </w:r>
            <w:proofErr w:type="spellEnd"/>
            <w:proofErr w:type="gramEnd"/>
            <w:r w:rsidRPr="00DA1692">
              <w:rPr>
                <w:rFonts w:ascii="Arial" w:hAnsi="Arial" w:cs="Arial"/>
                <w:sz w:val="20"/>
                <w:szCs w:val="20"/>
              </w:rPr>
              <w:t xml:space="preserve"> Liste code CPV) </w:t>
            </w:r>
          </w:p>
        </w:tc>
      </w:tr>
      <w:tr w:rsidR="00135D0E" w14:paraId="5B4E6637" w14:textId="77777777" w:rsidTr="008F2013">
        <w:tc>
          <w:tcPr>
            <w:tcW w:w="2496" w:type="dxa"/>
            <w:shd w:val="clear" w:color="auto" w:fill="E6E6E6"/>
          </w:tcPr>
          <w:p w14:paraId="6341354C" w14:textId="77777777" w:rsidR="00135D0E" w:rsidRDefault="00135D0E" w:rsidP="008F2013">
            <w:pPr>
              <w:keepLines/>
              <w:widowControl w:val="0"/>
              <w:spacing w:after="0" w:line="240" w:lineRule="auto"/>
              <w:ind w:left="71" w:right="60"/>
              <w:rPr>
                <w:rFonts w:ascii="Arial" w:hAnsi="Arial" w:cs="Arial"/>
              </w:rPr>
            </w:pPr>
            <w:r>
              <w:rPr>
                <w:rFonts w:ascii="Arial" w:hAnsi="Arial" w:cs="Arial"/>
                <w:b/>
                <w:bCs/>
                <w:color w:val="000000"/>
                <w:sz w:val="20"/>
                <w:szCs w:val="20"/>
              </w:rPr>
              <w:t>Nomenclature communautaire</w:t>
            </w:r>
          </w:p>
        </w:tc>
        <w:tc>
          <w:tcPr>
            <w:tcW w:w="6695" w:type="dxa"/>
            <w:shd w:val="clear" w:color="auto" w:fill="FFFFFF"/>
            <w:vAlign w:val="center"/>
          </w:tcPr>
          <w:p w14:paraId="57A6826B" w14:textId="77777777" w:rsidR="00135D0E" w:rsidRDefault="00135D0E" w:rsidP="008F2013">
            <w:pPr>
              <w:widowControl w:val="0"/>
              <w:autoSpaceDE w:val="0"/>
              <w:autoSpaceDN w:val="0"/>
              <w:adjustRightInd w:val="0"/>
              <w:spacing w:after="0" w:line="240" w:lineRule="auto"/>
              <w:rPr>
                <w:rFonts w:ascii="Arial" w:hAnsi="Arial" w:cs="Arial"/>
                <w:sz w:val="20"/>
                <w:szCs w:val="20"/>
                <w:highlight w:val="yellow"/>
              </w:rPr>
            </w:pPr>
          </w:p>
          <w:p w14:paraId="29E62C99" w14:textId="77777777" w:rsidR="00135D0E" w:rsidRDefault="00F36E08" w:rsidP="008F2013">
            <w:pPr>
              <w:widowControl w:val="0"/>
              <w:autoSpaceDE w:val="0"/>
              <w:autoSpaceDN w:val="0"/>
              <w:adjustRightInd w:val="0"/>
              <w:spacing w:after="0" w:line="240" w:lineRule="auto"/>
              <w:rPr>
                <w:rFonts w:ascii="Arial" w:hAnsi="Arial" w:cs="Arial"/>
                <w:sz w:val="20"/>
                <w:szCs w:val="20"/>
                <w:highlight w:val="yellow"/>
              </w:rPr>
            </w:pPr>
            <w:r w:rsidRPr="001229F7">
              <w:rPr>
                <w:rFonts w:ascii="Arial" w:hAnsi="Arial" w:cs="Arial"/>
                <w:noProof/>
                <w:sz w:val="20"/>
                <w:szCs w:val="20"/>
              </w:rPr>
              <w:object w:dxaOrig="1621" w:dyaOrig="811" w14:anchorId="61BB83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0.25pt;height:39.75pt;mso-width-percent:0;mso-height-percent:0;mso-width-percent:0;mso-height-percent:0" o:ole="">
                  <v:imagedata r:id="rId14" o:title=""/>
                </v:shape>
                <o:OLEObject Type="Embed" ProgID="Package" ShapeID="_x0000_i1025" DrawAspect="Content" ObjectID="_1831186191" r:id="rId15"/>
              </w:object>
            </w:r>
          </w:p>
          <w:p w14:paraId="7E49A85E" w14:textId="77777777" w:rsidR="00135D0E" w:rsidRDefault="00135D0E" w:rsidP="008F2013">
            <w:pPr>
              <w:widowControl w:val="0"/>
              <w:autoSpaceDE w:val="0"/>
              <w:autoSpaceDN w:val="0"/>
              <w:adjustRightInd w:val="0"/>
              <w:spacing w:after="0" w:line="240" w:lineRule="auto"/>
              <w:rPr>
                <w:rFonts w:ascii="Arial" w:hAnsi="Arial" w:cs="Arial"/>
                <w:sz w:val="20"/>
                <w:szCs w:val="20"/>
                <w:highlight w:val="yellow"/>
              </w:rPr>
            </w:pPr>
          </w:p>
          <w:p w14:paraId="6ACD2697" w14:textId="77777777" w:rsidR="00135D0E" w:rsidRPr="006361E9" w:rsidRDefault="00135D0E" w:rsidP="008F2013">
            <w:pPr>
              <w:widowControl w:val="0"/>
              <w:autoSpaceDE w:val="0"/>
              <w:autoSpaceDN w:val="0"/>
              <w:adjustRightInd w:val="0"/>
              <w:spacing w:after="0" w:line="240" w:lineRule="auto"/>
              <w:rPr>
                <w:rFonts w:ascii="Arial" w:hAnsi="Arial" w:cs="Arial"/>
                <w:sz w:val="20"/>
                <w:szCs w:val="20"/>
                <w:highlight w:val="yellow"/>
              </w:rPr>
            </w:pPr>
          </w:p>
        </w:tc>
      </w:tr>
    </w:tbl>
    <w:p w14:paraId="69B43374"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4126E36D" w14:textId="77777777" w:rsidR="00135D0E" w:rsidRDefault="00135D0E" w:rsidP="00135D0E">
      <w:pPr>
        <w:keepLines/>
        <w:widowControl w:val="0"/>
        <w:spacing w:after="0" w:line="240" w:lineRule="auto"/>
        <w:ind w:left="117" w:right="111"/>
        <w:rPr>
          <w:rFonts w:ascii="Arial" w:hAnsi="Arial" w:cs="Arial"/>
          <w:color w:val="000000"/>
          <w:sz w:val="20"/>
          <w:szCs w:val="20"/>
        </w:rPr>
      </w:pPr>
    </w:p>
    <w:tbl>
      <w:tblPr>
        <w:tblW w:w="9212" w:type="dxa"/>
        <w:tblInd w:w="9" w:type="dxa"/>
        <w:tblCellMar>
          <w:left w:w="0" w:type="dxa"/>
          <w:right w:w="0" w:type="dxa"/>
        </w:tblCellMar>
        <w:tblLook w:val="0000" w:firstRow="0" w:lastRow="0" w:firstColumn="0" w:lastColumn="0" w:noHBand="0" w:noVBand="0"/>
      </w:tblPr>
      <w:tblGrid>
        <w:gridCol w:w="9212"/>
      </w:tblGrid>
      <w:tr w:rsidR="00135D0E" w14:paraId="00950D9C" w14:textId="77777777" w:rsidTr="008F2013">
        <w:tc>
          <w:tcPr>
            <w:tcW w:w="9212" w:type="dxa"/>
            <w:shd w:val="clear" w:color="auto" w:fill="E6E6E6"/>
          </w:tcPr>
          <w:p w14:paraId="0BEF90DC" w14:textId="77777777" w:rsidR="00135D0E" w:rsidRDefault="00135D0E" w:rsidP="008F2013">
            <w:pPr>
              <w:widowControl w:val="0"/>
              <w:spacing w:after="0" w:line="240" w:lineRule="auto"/>
              <w:ind w:left="108" w:right="96"/>
              <w:rPr>
                <w:rFonts w:ascii="Arial" w:hAnsi="Arial" w:cs="Arial"/>
              </w:rPr>
            </w:pPr>
            <w:r>
              <w:rPr>
                <w:rFonts w:ascii="Arial" w:hAnsi="Arial" w:cs="Arial"/>
                <w:b/>
                <w:bCs/>
                <w:color w:val="000000"/>
              </w:rPr>
              <w:t>2- Identification de l’acheteur</w:t>
            </w:r>
          </w:p>
        </w:tc>
      </w:tr>
    </w:tbl>
    <w:p w14:paraId="7137CA4C"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0458C165" w14:textId="77777777" w:rsidR="00135D0E" w:rsidRDefault="00135D0E" w:rsidP="00135D0E">
      <w:pPr>
        <w:keepLines/>
        <w:widowControl w:val="0"/>
        <w:spacing w:after="0" w:line="240" w:lineRule="auto"/>
        <w:ind w:left="117" w:right="111"/>
        <w:rPr>
          <w:rFonts w:ascii="Arial" w:hAnsi="Arial" w:cs="Arial"/>
          <w:b/>
          <w:color w:val="000000"/>
          <w:sz w:val="28"/>
          <w:szCs w:val="28"/>
        </w:rPr>
      </w:pPr>
      <w:r>
        <w:rPr>
          <w:rFonts w:ascii="Arial" w:hAnsi="Arial" w:cs="Arial"/>
          <w:b/>
          <w:color w:val="000000"/>
          <w:sz w:val="28"/>
          <w:szCs w:val="28"/>
        </w:rPr>
        <w:t>Université Paris-Saclay</w:t>
      </w:r>
    </w:p>
    <w:p w14:paraId="5C000167" w14:textId="77777777" w:rsidR="00135D0E" w:rsidRDefault="00135D0E" w:rsidP="00135D0E">
      <w:pPr>
        <w:keepLines/>
        <w:widowControl w:val="0"/>
        <w:spacing w:after="0" w:line="240" w:lineRule="auto"/>
        <w:ind w:left="117" w:right="111"/>
        <w:rPr>
          <w:rFonts w:ascii="Arial" w:hAnsi="Arial" w:cs="Arial"/>
          <w:color w:val="000000"/>
          <w:sz w:val="20"/>
          <w:szCs w:val="20"/>
        </w:rPr>
      </w:pPr>
    </w:p>
    <w:tbl>
      <w:tblPr>
        <w:tblW w:w="9212" w:type="dxa"/>
        <w:tblInd w:w="12" w:type="dxa"/>
        <w:tblBorders>
          <w:top w:val="single" w:sz="2" w:space="0" w:color="C0C0C0"/>
          <w:left w:val="single" w:sz="2" w:space="0" w:color="C0C0C0"/>
        </w:tblBorders>
        <w:tblCellMar>
          <w:left w:w="0" w:type="dxa"/>
          <w:right w:w="0" w:type="dxa"/>
        </w:tblCellMar>
        <w:tblLook w:val="0000" w:firstRow="0" w:lastRow="0" w:firstColumn="0" w:lastColumn="0" w:noHBand="0" w:noVBand="0"/>
      </w:tblPr>
      <w:tblGrid>
        <w:gridCol w:w="3792"/>
        <w:gridCol w:w="5420"/>
      </w:tblGrid>
      <w:tr w:rsidR="00613296" w14:paraId="7B3B19F6" w14:textId="77777777" w:rsidTr="00613296">
        <w:tc>
          <w:tcPr>
            <w:tcW w:w="3792" w:type="dxa"/>
            <w:tcBorders>
              <w:top w:val="single" w:sz="2" w:space="0" w:color="C0C0C0"/>
              <w:left w:val="single" w:sz="2" w:space="0" w:color="C0C0C0"/>
            </w:tcBorders>
            <w:shd w:val="clear" w:color="auto" w:fill="E6E6E6"/>
            <w:vAlign w:val="center"/>
          </w:tcPr>
          <w:p w14:paraId="0742B1BA" w14:textId="77777777" w:rsidR="00613296" w:rsidRDefault="00613296" w:rsidP="00613296">
            <w:pPr>
              <w:keepLines/>
              <w:widowControl w:val="0"/>
              <w:spacing w:before="40" w:after="40" w:line="240" w:lineRule="auto"/>
              <w:ind w:left="108" w:right="94"/>
              <w:jc w:val="right"/>
              <w:rPr>
                <w:rFonts w:ascii="Arial" w:hAnsi="Arial" w:cs="Arial"/>
              </w:rPr>
            </w:pPr>
            <w:r>
              <w:rPr>
                <w:rFonts w:ascii="Arial" w:hAnsi="Arial" w:cs="Arial"/>
                <w:b/>
                <w:bCs/>
                <w:color w:val="000000"/>
                <w:sz w:val="18"/>
                <w:szCs w:val="18"/>
              </w:rPr>
              <w:t>Signataire du marché :</w:t>
            </w:r>
          </w:p>
        </w:tc>
        <w:tc>
          <w:tcPr>
            <w:tcW w:w="5420" w:type="dxa"/>
            <w:tcBorders>
              <w:top w:val="single" w:sz="2" w:space="0" w:color="C0C0C0"/>
              <w:left w:val="single" w:sz="2" w:space="0" w:color="C0C0C0"/>
              <w:right w:val="single" w:sz="2" w:space="0" w:color="C0C0C0"/>
            </w:tcBorders>
            <w:shd w:val="clear" w:color="auto" w:fill="FFFFFF"/>
            <w:vAlign w:val="center"/>
          </w:tcPr>
          <w:p w14:paraId="24A8CFDD" w14:textId="77777777" w:rsidR="00613296" w:rsidRPr="00573F3A" w:rsidRDefault="00613296" w:rsidP="00613296">
            <w:pPr>
              <w:pStyle w:val="ParagrapheIndent1"/>
              <w:spacing w:after="240" w:line="232" w:lineRule="exact"/>
              <w:ind w:left="20" w:right="20"/>
              <w:jc w:val="both"/>
              <w:rPr>
                <w:rFonts w:ascii="Arial" w:hAnsi="Arial" w:cs="Arial"/>
                <w:lang w:val="fr-FR"/>
              </w:rPr>
            </w:pPr>
            <w:r w:rsidRPr="00682450">
              <w:rPr>
                <w:rFonts w:asciiTheme="minorHAnsi" w:hAnsiTheme="minorHAnsi" w:cstheme="minorHAnsi"/>
                <w:noProof/>
                <w:color w:val="000000"/>
                <w:sz w:val="22"/>
                <w:szCs w:val="22"/>
                <w:lang w:val="fr-FR"/>
              </w:rPr>
              <w:t>M</w:t>
            </w:r>
            <w:r w:rsidR="001A3670" w:rsidRPr="00682450">
              <w:rPr>
                <w:rFonts w:asciiTheme="minorHAnsi" w:hAnsiTheme="minorHAnsi" w:cstheme="minorHAnsi"/>
                <w:noProof/>
                <w:color w:val="000000"/>
                <w:sz w:val="22"/>
                <w:szCs w:val="22"/>
                <w:lang w:val="fr-FR"/>
              </w:rPr>
              <w:t xml:space="preserve"> Camille GALAP </w:t>
            </w:r>
            <w:r w:rsidRPr="00682450">
              <w:rPr>
                <w:rFonts w:asciiTheme="minorHAnsi" w:hAnsiTheme="minorHAnsi" w:cstheme="minorHAnsi"/>
                <w:noProof/>
                <w:color w:val="000000"/>
                <w:sz w:val="22"/>
                <w:szCs w:val="22"/>
                <w:lang w:val="fr-FR"/>
              </w:rPr>
              <w:t>Président</w:t>
            </w:r>
            <w:r w:rsidR="001A3670" w:rsidRPr="00682450">
              <w:rPr>
                <w:rFonts w:asciiTheme="minorHAnsi" w:hAnsiTheme="minorHAnsi" w:cstheme="minorHAnsi"/>
                <w:noProof/>
                <w:color w:val="000000"/>
                <w:sz w:val="22"/>
                <w:szCs w:val="22"/>
                <w:lang w:val="fr-FR"/>
              </w:rPr>
              <w:t xml:space="preserve"> </w:t>
            </w:r>
            <w:r w:rsidRPr="00682450">
              <w:rPr>
                <w:rFonts w:asciiTheme="minorHAnsi" w:hAnsiTheme="minorHAnsi" w:cstheme="minorHAnsi"/>
                <w:noProof/>
                <w:color w:val="000000"/>
                <w:sz w:val="22"/>
                <w:szCs w:val="22"/>
                <w:lang w:val="fr-FR"/>
              </w:rPr>
              <w:t>de l'Université Paris-Saclay</w:t>
            </w:r>
          </w:p>
        </w:tc>
      </w:tr>
      <w:tr w:rsidR="00613296" w14:paraId="102534AA" w14:textId="77777777" w:rsidTr="00613296">
        <w:tc>
          <w:tcPr>
            <w:tcW w:w="3792" w:type="dxa"/>
            <w:tcBorders>
              <w:left w:val="single" w:sz="2" w:space="0" w:color="C0C0C0"/>
            </w:tcBorders>
            <w:shd w:val="clear" w:color="auto" w:fill="E6E6E6"/>
            <w:vAlign w:val="center"/>
          </w:tcPr>
          <w:p w14:paraId="255FF9EA" w14:textId="77777777" w:rsidR="00613296" w:rsidRDefault="00613296" w:rsidP="00613296">
            <w:pPr>
              <w:keepLines/>
              <w:widowControl w:val="0"/>
              <w:spacing w:before="40" w:after="40" w:line="240" w:lineRule="auto"/>
              <w:ind w:left="108" w:right="94"/>
              <w:jc w:val="right"/>
              <w:rPr>
                <w:rFonts w:ascii="Arial" w:hAnsi="Arial" w:cs="Arial"/>
              </w:rPr>
            </w:pPr>
            <w:r>
              <w:rPr>
                <w:rFonts w:ascii="Arial" w:hAnsi="Arial" w:cs="Arial"/>
                <w:b/>
                <w:bCs/>
                <w:color w:val="000000"/>
                <w:sz w:val="18"/>
                <w:szCs w:val="18"/>
              </w:rPr>
              <w:t xml:space="preserve">Ordonnateur : </w:t>
            </w:r>
          </w:p>
        </w:tc>
        <w:tc>
          <w:tcPr>
            <w:tcW w:w="5420" w:type="dxa"/>
            <w:tcBorders>
              <w:left w:val="single" w:sz="2" w:space="0" w:color="C0C0C0"/>
              <w:right w:val="single" w:sz="2" w:space="0" w:color="C0C0C0"/>
            </w:tcBorders>
            <w:shd w:val="clear" w:color="auto" w:fill="FFFFFF"/>
            <w:vAlign w:val="center"/>
          </w:tcPr>
          <w:p w14:paraId="6E03501C" w14:textId="77777777" w:rsidR="00613296" w:rsidRPr="00682450" w:rsidRDefault="00613296" w:rsidP="00613296">
            <w:pPr>
              <w:pStyle w:val="ParagrapheIndent1"/>
              <w:spacing w:after="240" w:line="232" w:lineRule="exact"/>
              <w:ind w:right="20"/>
              <w:jc w:val="both"/>
              <w:rPr>
                <w:rFonts w:ascii="Arial" w:hAnsi="Arial" w:cs="Arial"/>
                <w:i/>
                <w:iCs/>
                <w:color w:val="000000"/>
                <w:sz w:val="18"/>
                <w:szCs w:val="18"/>
                <w:lang w:val="fr-FR"/>
              </w:rPr>
            </w:pPr>
            <w:r w:rsidRPr="00682450">
              <w:rPr>
                <w:rFonts w:asciiTheme="minorHAnsi" w:hAnsiTheme="minorHAnsi" w:cstheme="minorHAnsi"/>
                <w:i/>
                <w:iCs/>
                <w:noProof/>
                <w:color w:val="000000"/>
                <w:sz w:val="22"/>
                <w:szCs w:val="22"/>
                <w:lang w:val="fr-FR"/>
              </w:rPr>
              <w:t xml:space="preserve">M </w:t>
            </w:r>
            <w:r w:rsidR="001A3670" w:rsidRPr="00682450">
              <w:rPr>
                <w:rFonts w:asciiTheme="minorHAnsi" w:hAnsiTheme="minorHAnsi" w:cstheme="minorHAnsi"/>
                <w:i/>
                <w:iCs/>
                <w:noProof/>
                <w:color w:val="000000"/>
                <w:sz w:val="22"/>
                <w:szCs w:val="22"/>
                <w:lang w:val="fr-FR"/>
              </w:rPr>
              <w:t>Camille</w:t>
            </w:r>
            <w:r w:rsidRPr="00682450">
              <w:rPr>
                <w:rFonts w:asciiTheme="minorHAnsi" w:hAnsiTheme="minorHAnsi" w:cstheme="minorHAnsi"/>
                <w:i/>
                <w:iCs/>
                <w:noProof/>
                <w:color w:val="000000"/>
                <w:sz w:val="22"/>
                <w:szCs w:val="22"/>
                <w:lang w:val="fr-FR"/>
              </w:rPr>
              <w:t xml:space="preserve"> </w:t>
            </w:r>
            <w:r w:rsidR="001A3670" w:rsidRPr="00682450">
              <w:rPr>
                <w:rFonts w:asciiTheme="minorHAnsi" w:hAnsiTheme="minorHAnsi" w:cstheme="minorHAnsi"/>
                <w:i/>
                <w:iCs/>
                <w:noProof/>
                <w:color w:val="000000"/>
                <w:sz w:val="22"/>
                <w:szCs w:val="22"/>
                <w:lang w:val="fr-FR"/>
              </w:rPr>
              <w:t xml:space="preserve">GALAP </w:t>
            </w:r>
            <w:r w:rsidRPr="00682450">
              <w:rPr>
                <w:rFonts w:asciiTheme="minorHAnsi" w:hAnsiTheme="minorHAnsi" w:cstheme="minorHAnsi"/>
                <w:i/>
                <w:iCs/>
                <w:noProof/>
                <w:color w:val="000000"/>
                <w:sz w:val="22"/>
                <w:szCs w:val="22"/>
                <w:lang w:val="fr-FR"/>
              </w:rPr>
              <w:t>Président de l'Université Paris-Saclay</w:t>
            </w:r>
          </w:p>
        </w:tc>
      </w:tr>
      <w:tr w:rsidR="00613296" w14:paraId="1C553285" w14:textId="77777777" w:rsidTr="00613296">
        <w:tc>
          <w:tcPr>
            <w:tcW w:w="3792" w:type="dxa"/>
            <w:tcBorders>
              <w:top w:val="single" w:sz="2" w:space="0" w:color="C0C0C0"/>
              <w:left w:val="single" w:sz="2" w:space="0" w:color="C0C0C0"/>
              <w:bottom w:val="single" w:sz="2" w:space="0" w:color="C0C0C0"/>
            </w:tcBorders>
            <w:shd w:val="clear" w:color="auto" w:fill="E6E6E6"/>
            <w:vAlign w:val="center"/>
          </w:tcPr>
          <w:p w14:paraId="7E622636" w14:textId="77777777" w:rsidR="00613296" w:rsidRDefault="00613296" w:rsidP="00613296">
            <w:pPr>
              <w:keepLines/>
              <w:widowControl w:val="0"/>
              <w:spacing w:before="40" w:after="40" w:line="240" w:lineRule="auto"/>
              <w:ind w:left="108" w:right="94"/>
              <w:jc w:val="right"/>
              <w:rPr>
                <w:rFonts w:ascii="Arial" w:hAnsi="Arial" w:cs="Arial"/>
              </w:rPr>
            </w:pPr>
            <w:r>
              <w:rPr>
                <w:rFonts w:ascii="Arial" w:hAnsi="Arial" w:cs="Arial"/>
                <w:b/>
                <w:bCs/>
                <w:color w:val="000000"/>
                <w:sz w:val="18"/>
                <w:szCs w:val="18"/>
              </w:rPr>
              <w:t>Comptable assignataire des paiements :</w:t>
            </w:r>
          </w:p>
        </w:tc>
        <w:tc>
          <w:tcPr>
            <w:tcW w:w="5420" w:type="dxa"/>
            <w:tcBorders>
              <w:top w:val="single" w:sz="2" w:space="0" w:color="C0C0C0"/>
              <w:left w:val="single" w:sz="2" w:space="0" w:color="C0C0C0"/>
              <w:bottom w:val="single" w:sz="2" w:space="0" w:color="C0C0C0"/>
              <w:right w:val="single" w:sz="2" w:space="0" w:color="C0C0C0"/>
            </w:tcBorders>
            <w:shd w:val="clear" w:color="auto" w:fill="FFFFFF"/>
            <w:vAlign w:val="center"/>
          </w:tcPr>
          <w:p w14:paraId="1660D843" w14:textId="77777777" w:rsidR="00613296" w:rsidRDefault="00613296" w:rsidP="00613296">
            <w:pPr>
              <w:keepLines/>
              <w:widowControl w:val="0"/>
              <w:spacing w:before="40" w:after="40" w:line="240" w:lineRule="auto"/>
              <w:ind w:left="122" w:right="76"/>
              <w:rPr>
                <w:rFonts w:ascii="Arial" w:hAnsi="Arial" w:cs="Arial"/>
                <w:color w:val="000000"/>
                <w:sz w:val="18"/>
                <w:szCs w:val="18"/>
              </w:rPr>
            </w:pPr>
            <w:r>
              <w:rPr>
                <w:rFonts w:ascii="Arial" w:hAnsi="Arial" w:cs="Arial"/>
                <w:sz w:val="18"/>
                <w:szCs w:val="18"/>
              </w:rPr>
              <w:t>Agent comptable de l’Université Paris-Saclay</w:t>
            </w:r>
          </w:p>
        </w:tc>
      </w:tr>
      <w:tr w:rsidR="00613296" w14:paraId="0C07C7C4" w14:textId="77777777" w:rsidTr="00613296">
        <w:tc>
          <w:tcPr>
            <w:tcW w:w="3792" w:type="dxa"/>
            <w:tcBorders>
              <w:top w:val="single" w:sz="2" w:space="0" w:color="C0C0C0"/>
              <w:left w:val="single" w:sz="2" w:space="0" w:color="C0C0C0"/>
              <w:bottom w:val="single" w:sz="2" w:space="0" w:color="C0C0C0"/>
            </w:tcBorders>
            <w:shd w:val="clear" w:color="auto" w:fill="E6E6E6"/>
            <w:vAlign w:val="center"/>
          </w:tcPr>
          <w:p w14:paraId="0B7FEA4B" w14:textId="77777777" w:rsidR="00613296" w:rsidRDefault="00613296" w:rsidP="00613296">
            <w:pPr>
              <w:keepLines/>
              <w:widowControl w:val="0"/>
              <w:spacing w:before="40" w:after="40" w:line="240" w:lineRule="auto"/>
              <w:ind w:left="108" w:right="94"/>
              <w:jc w:val="right"/>
              <w:rPr>
                <w:rFonts w:ascii="Arial" w:hAnsi="Arial" w:cs="Arial"/>
              </w:rPr>
            </w:pPr>
            <w:r>
              <w:rPr>
                <w:rFonts w:ascii="Arial" w:hAnsi="Arial" w:cs="Arial"/>
                <w:b/>
                <w:bCs/>
                <w:color w:val="000000"/>
                <w:sz w:val="18"/>
                <w:szCs w:val="18"/>
              </w:rPr>
              <w:t xml:space="preserve">Personne pour le nantissement : </w:t>
            </w:r>
          </w:p>
        </w:tc>
        <w:tc>
          <w:tcPr>
            <w:tcW w:w="5420" w:type="dxa"/>
            <w:tcBorders>
              <w:top w:val="single" w:sz="2" w:space="0" w:color="C0C0C0"/>
              <w:left w:val="single" w:sz="2" w:space="0" w:color="C0C0C0"/>
              <w:bottom w:val="single" w:sz="2" w:space="0" w:color="C0C0C0"/>
              <w:right w:val="single" w:sz="2" w:space="0" w:color="C0C0C0"/>
            </w:tcBorders>
            <w:shd w:val="clear" w:color="auto" w:fill="FFFFFF"/>
            <w:vAlign w:val="center"/>
          </w:tcPr>
          <w:p w14:paraId="454BE7C8" w14:textId="77777777" w:rsidR="00613296" w:rsidRDefault="00613296" w:rsidP="00613296">
            <w:pPr>
              <w:keepLines/>
              <w:widowControl w:val="0"/>
              <w:spacing w:before="40" w:after="40" w:line="240" w:lineRule="auto"/>
              <w:ind w:left="122" w:right="76"/>
              <w:rPr>
                <w:rFonts w:ascii="Arial" w:hAnsi="Arial" w:cs="Arial"/>
                <w:color w:val="000000"/>
                <w:sz w:val="18"/>
                <w:szCs w:val="18"/>
              </w:rPr>
            </w:pPr>
            <w:r>
              <w:rPr>
                <w:rFonts w:ascii="Arial" w:hAnsi="Arial" w:cs="Arial"/>
                <w:sz w:val="18"/>
                <w:szCs w:val="18"/>
              </w:rPr>
              <w:t>Direction Performance Achats Marchés, Université Paris-Saclay</w:t>
            </w:r>
          </w:p>
        </w:tc>
      </w:tr>
    </w:tbl>
    <w:p w14:paraId="21875118"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5F3EC39C" w14:textId="77777777" w:rsidR="00135D0E" w:rsidRDefault="00135D0E" w:rsidP="00135D0E">
      <w:pPr>
        <w:spacing w:after="0" w:line="240" w:lineRule="auto"/>
      </w:pPr>
      <w:r>
        <w:br w:type="page"/>
      </w:r>
    </w:p>
    <w:tbl>
      <w:tblPr>
        <w:tblW w:w="9212" w:type="dxa"/>
        <w:tblInd w:w="9" w:type="dxa"/>
        <w:tblCellMar>
          <w:left w:w="0" w:type="dxa"/>
          <w:right w:w="0" w:type="dxa"/>
        </w:tblCellMar>
        <w:tblLook w:val="0000" w:firstRow="0" w:lastRow="0" w:firstColumn="0" w:lastColumn="0" w:noHBand="0" w:noVBand="0"/>
      </w:tblPr>
      <w:tblGrid>
        <w:gridCol w:w="9212"/>
      </w:tblGrid>
      <w:tr w:rsidR="00135D0E" w14:paraId="73575DEE" w14:textId="77777777" w:rsidTr="008F2013">
        <w:tc>
          <w:tcPr>
            <w:tcW w:w="9212" w:type="dxa"/>
            <w:shd w:val="clear" w:color="auto" w:fill="E6E6E6"/>
          </w:tcPr>
          <w:p w14:paraId="05E312DD" w14:textId="77777777" w:rsidR="00135D0E" w:rsidRDefault="00135D0E" w:rsidP="008F2013">
            <w:pPr>
              <w:keepLines/>
              <w:pageBreakBefore/>
              <w:widowControl w:val="0"/>
              <w:spacing w:after="0" w:line="240" w:lineRule="auto"/>
              <w:ind w:left="108" w:right="96"/>
              <w:rPr>
                <w:rFonts w:ascii="Arial" w:hAnsi="Arial" w:cs="Arial"/>
              </w:rPr>
            </w:pPr>
            <w:r>
              <w:rPr>
                <w:rFonts w:ascii="Arial" w:hAnsi="Arial" w:cs="Arial"/>
                <w:b/>
                <w:bCs/>
                <w:color w:val="000000"/>
              </w:rPr>
              <w:lastRenderedPageBreak/>
              <w:t>3- Conditions de la consultation</w:t>
            </w:r>
          </w:p>
        </w:tc>
      </w:tr>
    </w:tbl>
    <w:p w14:paraId="79BB75C2" w14:textId="77777777" w:rsidR="00135D0E" w:rsidRDefault="00135D0E" w:rsidP="00161EC7">
      <w:pPr>
        <w:keepLines/>
        <w:widowControl w:val="0"/>
        <w:spacing w:after="0" w:line="240" w:lineRule="auto"/>
        <w:ind w:right="111"/>
        <w:jc w:val="both"/>
        <w:rPr>
          <w:rFonts w:ascii="Arial" w:hAnsi="Arial" w:cs="Arial"/>
          <w:b/>
          <w:bCs/>
          <w:sz w:val="20"/>
          <w:szCs w:val="20"/>
        </w:rPr>
      </w:pPr>
    </w:p>
    <w:p w14:paraId="27A18EE3" w14:textId="77777777" w:rsidR="00135D0E" w:rsidRPr="00F812F8" w:rsidRDefault="00135D0E" w:rsidP="00135D0E">
      <w:pPr>
        <w:keepLines/>
        <w:widowControl w:val="0"/>
        <w:spacing w:after="0" w:line="240" w:lineRule="auto"/>
        <w:ind w:left="117" w:right="111"/>
        <w:jc w:val="both"/>
        <w:rPr>
          <w:rFonts w:ascii="Arial" w:hAnsi="Arial" w:cs="Arial"/>
          <w:sz w:val="20"/>
          <w:szCs w:val="20"/>
        </w:rPr>
      </w:pPr>
      <w:r>
        <w:rPr>
          <w:rFonts w:ascii="Arial" w:hAnsi="Arial" w:cs="Arial"/>
          <w:b/>
          <w:bCs/>
          <w:sz w:val="20"/>
          <w:szCs w:val="20"/>
        </w:rPr>
        <w:t xml:space="preserve">Chaque candidat remet un pli électronique </w:t>
      </w:r>
      <w:r w:rsidR="00E5248D">
        <w:rPr>
          <w:rFonts w:ascii="Arial" w:hAnsi="Arial" w:cs="Arial"/>
          <w:b/>
          <w:bCs/>
          <w:sz w:val="20"/>
          <w:szCs w:val="20"/>
        </w:rPr>
        <w:t>comprenant les</w:t>
      </w:r>
      <w:r w:rsidRPr="00F812F8">
        <w:rPr>
          <w:rFonts w:ascii="Arial" w:hAnsi="Arial" w:cs="Arial"/>
          <w:sz w:val="20"/>
          <w:szCs w:val="20"/>
        </w:rPr>
        <w:t xml:space="preserve"> pièces suivantes, datées et signées par lui :</w:t>
      </w:r>
    </w:p>
    <w:p w14:paraId="7BF3543B" w14:textId="77777777" w:rsidR="00135D0E" w:rsidRPr="00F812F8" w:rsidRDefault="00135D0E" w:rsidP="00135D0E">
      <w:pPr>
        <w:widowControl w:val="0"/>
        <w:spacing w:after="0"/>
        <w:jc w:val="both"/>
        <w:rPr>
          <w:rFonts w:ascii="Arial" w:hAnsi="Arial" w:cs="Arial"/>
          <w:sz w:val="20"/>
          <w:szCs w:val="20"/>
        </w:rPr>
      </w:pPr>
    </w:p>
    <w:p w14:paraId="40F35D5C" w14:textId="77777777" w:rsidR="00135D0E" w:rsidRPr="00F812F8" w:rsidRDefault="00135D0E" w:rsidP="00135D0E">
      <w:pPr>
        <w:pStyle w:val="Paragraphedeliste"/>
        <w:widowControl w:val="0"/>
        <w:numPr>
          <w:ilvl w:val="0"/>
          <w:numId w:val="6"/>
        </w:numPr>
        <w:jc w:val="both"/>
        <w:rPr>
          <w:rFonts w:ascii="Arial" w:hAnsi="Arial" w:cs="Arial"/>
          <w:b/>
        </w:rPr>
      </w:pPr>
      <w:r w:rsidRPr="00F812F8">
        <w:rPr>
          <w:rFonts w:ascii="Arial" w:hAnsi="Arial" w:cs="Arial"/>
          <w:b/>
        </w:rPr>
        <w:t>Les renseignements permettant d'évaluer les capacités professionnelles et techniques du candidat ainsi que les pouvoirs de la personne habilitée pour l'engager :</w:t>
      </w:r>
    </w:p>
    <w:p w14:paraId="53516B10" w14:textId="77777777" w:rsidR="00135D0E" w:rsidRPr="00F812F8" w:rsidRDefault="00135D0E" w:rsidP="00135D0E">
      <w:pPr>
        <w:pStyle w:val="Paragraphedeliste"/>
        <w:widowControl w:val="0"/>
        <w:ind w:left="720"/>
        <w:jc w:val="both"/>
        <w:rPr>
          <w:rFonts w:ascii="Arial" w:hAnsi="Arial" w:cs="Arial"/>
          <w:b/>
        </w:rPr>
      </w:pPr>
    </w:p>
    <w:p w14:paraId="75851A14" w14:textId="77777777" w:rsidR="00135D0E" w:rsidRPr="00F812F8" w:rsidRDefault="00135D0E" w:rsidP="00135D0E">
      <w:pPr>
        <w:spacing w:after="0" w:line="232" w:lineRule="exact"/>
        <w:ind w:left="20" w:right="20"/>
        <w:jc w:val="both"/>
        <w:rPr>
          <w:rFonts w:ascii="Arial" w:eastAsia="Trebuchet MS" w:hAnsi="Arial" w:cs="Arial"/>
          <w:sz w:val="20"/>
          <w:szCs w:val="20"/>
          <w:lang w:eastAsia="en-US"/>
        </w:rPr>
      </w:pPr>
      <w:r w:rsidRPr="00F812F8">
        <w:rPr>
          <w:rFonts w:ascii="Arial" w:eastAsia="Trebuchet MS" w:hAnsi="Arial" w:cs="Arial"/>
          <w:sz w:val="20"/>
          <w:szCs w:val="20"/>
          <w:lang w:eastAsia="en-US"/>
        </w:rPr>
        <w:t xml:space="preserve">Pièces de la candidature telles que prévues aux </w:t>
      </w:r>
      <w:r w:rsidRPr="00F812F8">
        <w:rPr>
          <w:rFonts w:ascii="Arial" w:hAnsi="Arial" w:cs="Arial"/>
          <w:sz w:val="20"/>
          <w:szCs w:val="20"/>
        </w:rPr>
        <w:t xml:space="preserve">articles L. 2142-1, R. 2142-3, R. 2142-4, R. 2143-3 et R. 2143-4 du Code de la commande publique </w:t>
      </w:r>
      <w:r w:rsidRPr="00F812F8">
        <w:rPr>
          <w:rFonts w:ascii="Arial" w:eastAsia="Trebuchet MS" w:hAnsi="Arial" w:cs="Arial"/>
          <w:sz w:val="20"/>
          <w:szCs w:val="20"/>
          <w:lang w:eastAsia="en-US"/>
        </w:rPr>
        <w:t>:</w:t>
      </w:r>
    </w:p>
    <w:p w14:paraId="0E46663B" w14:textId="77777777" w:rsidR="00135D0E" w:rsidRPr="00F812F8" w:rsidRDefault="00135D0E" w:rsidP="00135D0E">
      <w:pPr>
        <w:spacing w:after="0" w:line="232" w:lineRule="exact"/>
        <w:ind w:left="20" w:right="20"/>
        <w:jc w:val="both"/>
        <w:rPr>
          <w:rFonts w:ascii="Arial" w:eastAsia="Trebuchet MS" w:hAnsi="Arial" w:cs="Arial"/>
          <w:sz w:val="20"/>
          <w:szCs w:val="20"/>
          <w:lang w:eastAsia="en-US"/>
        </w:rPr>
      </w:pPr>
    </w:p>
    <w:p w14:paraId="3DCCADBD" w14:textId="77777777" w:rsidR="00135D0E" w:rsidRPr="00F812F8" w:rsidRDefault="00135D0E" w:rsidP="00135D0E">
      <w:pPr>
        <w:widowControl w:val="0"/>
        <w:spacing w:after="0"/>
        <w:jc w:val="both"/>
      </w:pPr>
      <w:r w:rsidRPr="00F812F8">
        <w:rPr>
          <w:rFonts w:ascii="Arial" w:eastAsia="Times New Roman" w:hAnsi="Arial" w:cs="Arial"/>
          <w:sz w:val="20"/>
          <w:szCs w:val="20"/>
          <w:lang w:eastAsia="en-US"/>
        </w:rPr>
        <w:t xml:space="preserve">Pour présenter leur candidature, </w:t>
      </w:r>
      <w:r w:rsidRPr="00F812F8">
        <w:rPr>
          <w:rFonts w:ascii="Arial" w:eastAsia="Times New Roman" w:hAnsi="Arial" w:cs="Arial"/>
          <w:b/>
          <w:sz w:val="20"/>
          <w:szCs w:val="20"/>
          <w:lang w:eastAsia="en-US"/>
        </w:rPr>
        <w:t>les candidats utilisent les formulaires DC1 (lettre de candidature) et DC2 (déclaration du candidat).</w:t>
      </w:r>
      <w:r w:rsidRPr="00F812F8">
        <w:rPr>
          <w:rFonts w:ascii="Arial" w:eastAsia="Times New Roman" w:hAnsi="Arial" w:cs="Arial"/>
          <w:sz w:val="20"/>
          <w:szCs w:val="20"/>
          <w:lang w:eastAsia="en-US"/>
        </w:rPr>
        <w:t xml:space="preserve"> </w:t>
      </w:r>
      <w:r w:rsidR="008879BB" w:rsidRPr="00F812F8">
        <w:rPr>
          <w:rFonts w:ascii="Arial" w:eastAsia="Times New Roman" w:hAnsi="Arial" w:cs="Arial"/>
          <w:sz w:val="20"/>
          <w:szCs w:val="20"/>
          <w:lang w:eastAsia="en-US"/>
        </w:rPr>
        <w:t>Disponibles</w:t>
      </w:r>
      <w:r w:rsidRPr="00F812F8">
        <w:rPr>
          <w:rFonts w:ascii="Arial" w:eastAsia="Times New Roman" w:hAnsi="Arial" w:cs="Arial"/>
          <w:sz w:val="20"/>
          <w:szCs w:val="20"/>
          <w:lang w:eastAsia="en-US"/>
        </w:rPr>
        <w:t xml:space="preserve"> gratuitement sur le site </w:t>
      </w:r>
      <w:hyperlink r:id="rId16">
        <w:r w:rsidRPr="00F812F8">
          <w:rPr>
            <w:rStyle w:val="LienInternet"/>
            <w:rFonts w:ascii="Arial" w:eastAsia="Times New Roman" w:hAnsi="Arial"/>
            <w:color w:val="auto"/>
            <w:sz w:val="20"/>
            <w:szCs w:val="20"/>
            <w:lang w:eastAsia="en-US"/>
          </w:rPr>
          <w:t>www.economie.gouv.fr</w:t>
        </w:r>
      </w:hyperlink>
    </w:p>
    <w:p w14:paraId="7032105C" w14:textId="77777777" w:rsidR="00135D0E" w:rsidRPr="00F812F8" w:rsidRDefault="00135D0E" w:rsidP="00135D0E">
      <w:pPr>
        <w:widowControl w:val="0"/>
        <w:spacing w:after="0"/>
        <w:jc w:val="both"/>
        <w:rPr>
          <w:rFonts w:ascii="Arial" w:hAnsi="Arial" w:cs="Arial"/>
          <w:b/>
          <w:bCs/>
          <w:i/>
          <w:iCs/>
          <w:sz w:val="20"/>
          <w:szCs w:val="20"/>
          <w:u w:val="single"/>
        </w:rPr>
      </w:pPr>
    </w:p>
    <w:p w14:paraId="4BAA9E6B" w14:textId="77777777" w:rsidR="008F2013" w:rsidRPr="00F812F8" w:rsidRDefault="008F2013" w:rsidP="008F2013">
      <w:pPr>
        <w:numPr>
          <w:ilvl w:val="0"/>
          <w:numId w:val="3"/>
        </w:numPr>
        <w:spacing w:after="0" w:line="240" w:lineRule="auto"/>
        <w:ind w:hanging="283"/>
        <w:jc w:val="both"/>
        <w:textAlignment w:val="baseline"/>
        <w:rPr>
          <w:rFonts w:ascii="Arial" w:hAnsi="Arial" w:cs="Arial"/>
          <w:sz w:val="20"/>
          <w:szCs w:val="20"/>
        </w:rPr>
      </w:pPr>
      <w:r>
        <w:rPr>
          <w:rFonts w:ascii="Arial" w:hAnsi="Arial" w:cs="Arial"/>
          <w:sz w:val="20"/>
          <w:szCs w:val="20"/>
          <w:u w:val="single"/>
        </w:rPr>
        <w:t>I</w:t>
      </w:r>
      <w:r w:rsidRPr="00F812F8">
        <w:rPr>
          <w:rFonts w:ascii="Arial" w:hAnsi="Arial" w:cs="Arial"/>
          <w:sz w:val="20"/>
          <w:szCs w:val="20"/>
          <w:u w:val="single"/>
        </w:rPr>
        <w:t>mprimé CERFA DC1</w:t>
      </w:r>
      <w:r w:rsidRPr="00F812F8">
        <w:rPr>
          <w:rFonts w:ascii="Arial" w:hAnsi="Arial" w:cs="Arial"/>
          <w:sz w:val="20"/>
          <w:szCs w:val="20"/>
        </w:rPr>
        <w:t> : Lettre de candidature et habilitation du mandataire par ses cotraitants</w:t>
      </w:r>
    </w:p>
    <w:p w14:paraId="6B8C5898" w14:textId="77777777" w:rsidR="008F2013" w:rsidRPr="00F812F8" w:rsidRDefault="008F2013" w:rsidP="008F2013">
      <w:pPr>
        <w:numPr>
          <w:ilvl w:val="0"/>
          <w:numId w:val="4"/>
        </w:numPr>
        <w:tabs>
          <w:tab w:val="left" w:pos="709"/>
        </w:tabs>
        <w:spacing w:after="0" w:line="240" w:lineRule="auto"/>
        <w:ind w:hanging="1134"/>
        <w:jc w:val="both"/>
        <w:textAlignment w:val="baseline"/>
        <w:rPr>
          <w:rFonts w:ascii="Arial" w:hAnsi="Arial" w:cs="Arial"/>
          <w:sz w:val="20"/>
          <w:szCs w:val="20"/>
        </w:rPr>
      </w:pPr>
      <w:r>
        <w:rPr>
          <w:rFonts w:ascii="Arial" w:hAnsi="Arial" w:cs="Arial"/>
          <w:sz w:val="20"/>
          <w:szCs w:val="20"/>
          <w:u w:val="single"/>
        </w:rPr>
        <w:t>I</w:t>
      </w:r>
      <w:r w:rsidRPr="00F812F8">
        <w:rPr>
          <w:rFonts w:ascii="Arial" w:hAnsi="Arial" w:cs="Arial"/>
          <w:sz w:val="20"/>
          <w:szCs w:val="20"/>
          <w:u w:val="single"/>
        </w:rPr>
        <w:t>mprimé CERFA DC2</w:t>
      </w:r>
      <w:r w:rsidRPr="00F812F8">
        <w:rPr>
          <w:rFonts w:ascii="Arial" w:hAnsi="Arial" w:cs="Arial"/>
          <w:sz w:val="20"/>
          <w:szCs w:val="20"/>
        </w:rPr>
        <w:t> : Déclaration du candidat</w:t>
      </w:r>
    </w:p>
    <w:p w14:paraId="022FA460" w14:textId="77777777" w:rsidR="008F2013" w:rsidRPr="00F812F8" w:rsidRDefault="008F2013" w:rsidP="008F2013">
      <w:pPr>
        <w:numPr>
          <w:ilvl w:val="0"/>
          <w:numId w:val="4"/>
        </w:numPr>
        <w:spacing w:after="0" w:line="240" w:lineRule="auto"/>
        <w:ind w:left="720" w:hanging="283"/>
        <w:jc w:val="both"/>
        <w:textAlignment w:val="baseline"/>
        <w:rPr>
          <w:rFonts w:ascii="Arial" w:hAnsi="Arial" w:cs="Arial"/>
          <w:sz w:val="20"/>
          <w:szCs w:val="20"/>
        </w:rPr>
      </w:pPr>
      <w:r w:rsidRPr="00F812F8">
        <w:rPr>
          <w:rFonts w:ascii="Arial" w:hAnsi="Arial" w:cs="Arial"/>
          <w:sz w:val="20"/>
          <w:szCs w:val="20"/>
          <w:u w:val="single"/>
        </w:rPr>
        <w:t>Déclaration</w:t>
      </w:r>
      <w:r w:rsidRPr="00F812F8">
        <w:rPr>
          <w:rFonts w:ascii="Arial" w:hAnsi="Arial" w:cs="Arial"/>
          <w:sz w:val="20"/>
          <w:szCs w:val="20"/>
        </w:rPr>
        <w:t xml:space="preserve"> relative à la lutte contre le travail dissimulé </w:t>
      </w:r>
    </w:p>
    <w:p w14:paraId="78C1B2BD" w14:textId="77777777" w:rsidR="008F2013" w:rsidRPr="00F812F8" w:rsidRDefault="008F2013" w:rsidP="008F2013">
      <w:pPr>
        <w:numPr>
          <w:ilvl w:val="0"/>
          <w:numId w:val="4"/>
        </w:numPr>
        <w:spacing w:after="0" w:line="240" w:lineRule="auto"/>
        <w:ind w:left="720" w:hanging="283"/>
        <w:jc w:val="both"/>
        <w:textAlignment w:val="baseline"/>
        <w:rPr>
          <w:rFonts w:ascii="Arial" w:hAnsi="Arial" w:cs="Arial"/>
          <w:sz w:val="20"/>
          <w:szCs w:val="20"/>
        </w:rPr>
      </w:pPr>
      <w:r w:rsidRPr="00F812F8">
        <w:rPr>
          <w:rFonts w:ascii="Arial" w:eastAsia="Trebuchet MS" w:hAnsi="Arial" w:cs="Arial"/>
          <w:sz w:val="20"/>
          <w:szCs w:val="20"/>
          <w:lang w:eastAsia="en-US"/>
        </w:rPr>
        <w:t>Renseignements sur le respect de l'obligation d'emploi mentionnée aux articles L. 5212-1 à L. 5212-11 du Code du travail</w:t>
      </w:r>
    </w:p>
    <w:p w14:paraId="39F301E3" w14:textId="77777777" w:rsidR="008F2013" w:rsidRPr="00286AE1" w:rsidRDefault="008F2013" w:rsidP="008F2013">
      <w:pPr>
        <w:numPr>
          <w:ilvl w:val="0"/>
          <w:numId w:val="4"/>
        </w:numPr>
        <w:spacing w:after="0" w:line="240" w:lineRule="auto"/>
        <w:ind w:left="720" w:hanging="283"/>
        <w:jc w:val="both"/>
        <w:textAlignment w:val="baseline"/>
        <w:rPr>
          <w:rFonts w:ascii="Arial" w:hAnsi="Arial" w:cs="Arial"/>
          <w:sz w:val="20"/>
          <w:szCs w:val="20"/>
        </w:rPr>
      </w:pPr>
      <w:r>
        <w:rPr>
          <w:rFonts w:ascii="Arial" w:hAnsi="Arial" w:cs="Arial"/>
          <w:sz w:val="20"/>
          <w:szCs w:val="20"/>
          <w:u w:val="single"/>
        </w:rPr>
        <w:t>Attestation d’assurance RC</w:t>
      </w:r>
    </w:p>
    <w:p w14:paraId="3A9C2A5F" w14:textId="77777777" w:rsidR="008F2013" w:rsidRPr="009962A5" w:rsidRDefault="008F2013" w:rsidP="008F2013">
      <w:pPr>
        <w:numPr>
          <w:ilvl w:val="0"/>
          <w:numId w:val="4"/>
        </w:numPr>
        <w:spacing w:after="0" w:line="240" w:lineRule="auto"/>
        <w:ind w:left="720" w:hanging="283"/>
        <w:jc w:val="both"/>
        <w:textAlignment w:val="baseline"/>
        <w:rPr>
          <w:rFonts w:ascii="Arial" w:hAnsi="Arial" w:cs="Arial"/>
          <w:sz w:val="20"/>
          <w:szCs w:val="20"/>
        </w:rPr>
      </w:pPr>
      <w:r>
        <w:rPr>
          <w:rFonts w:ascii="Arial" w:hAnsi="Arial" w:cs="Arial"/>
          <w:sz w:val="20"/>
          <w:szCs w:val="20"/>
          <w:u w:val="single"/>
        </w:rPr>
        <w:t>Attestation sociale datant de moins de 6 mois</w:t>
      </w:r>
    </w:p>
    <w:p w14:paraId="14124E3D" w14:textId="77777777" w:rsidR="008F2013" w:rsidRPr="009962A5" w:rsidRDefault="008F2013" w:rsidP="008F2013">
      <w:pPr>
        <w:numPr>
          <w:ilvl w:val="0"/>
          <w:numId w:val="4"/>
        </w:numPr>
        <w:spacing w:after="0" w:line="240" w:lineRule="auto"/>
        <w:ind w:left="720" w:hanging="283"/>
        <w:jc w:val="both"/>
        <w:textAlignment w:val="baseline"/>
        <w:rPr>
          <w:rFonts w:ascii="Arial" w:hAnsi="Arial" w:cs="Arial"/>
          <w:sz w:val="20"/>
          <w:szCs w:val="20"/>
        </w:rPr>
      </w:pPr>
      <w:r>
        <w:rPr>
          <w:rFonts w:ascii="Arial" w:hAnsi="Arial" w:cs="Arial"/>
          <w:sz w:val="20"/>
          <w:szCs w:val="20"/>
          <w:u w:val="single"/>
        </w:rPr>
        <w:t>Attestation fiscale datant de moins d’un an</w:t>
      </w:r>
    </w:p>
    <w:p w14:paraId="1D5037D4" w14:textId="77777777" w:rsidR="008F2013" w:rsidRPr="009962A5" w:rsidRDefault="008F2013" w:rsidP="008F2013">
      <w:pPr>
        <w:numPr>
          <w:ilvl w:val="0"/>
          <w:numId w:val="4"/>
        </w:numPr>
        <w:spacing w:after="0" w:line="240" w:lineRule="auto"/>
        <w:ind w:left="720" w:hanging="283"/>
        <w:jc w:val="both"/>
        <w:textAlignment w:val="baseline"/>
        <w:rPr>
          <w:rFonts w:ascii="Arial" w:hAnsi="Arial" w:cs="Arial"/>
          <w:sz w:val="20"/>
          <w:szCs w:val="20"/>
        </w:rPr>
      </w:pPr>
      <w:r>
        <w:rPr>
          <w:rFonts w:ascii="Arial" w:hAnsi="Arial" w:cs="Arial"/>
          <w:sz w:val="20"/>
          <w:szCs w:val="20"/>
          <w:u w:val="single"/>
        </w:rPr>
        <w:t>KBIS de moins de 3 mois</w:t>
      </w:r>
    </w:p>
    <w:p w14:paraId="297A864D" w14:textId="77777777" w:rsidR="008F2013" w:rsidRPr="006536A8" w:rsidRDefault="008F2013" w:rsidP="008F2013">
      <w:pPr>
        <w:numPr>
          <w:ilvl w:val="0"/>
          <w:numId w:val="4"/>
        </w:numPr>
        <w:spacing w:after="0" w:line="240" w:lineRule="auto"/>
        <w:ind w:left="720" w:hanging="283"/>
        <w:jc w:val="both"/>
        <w:textAlignment w:val="baseline"/>
        <w:rPr>
          <w:rFonts w:ascii="Arial" w:hAnsi="Arial" w:cs="Arial"/>
          <w:sz w:val="20"/>
          <w:szCs w:val="20"/>
        </w:rPr>
      </w:pPr>
      <w:r w:rsidRPr="00F812F8">
        <w:rPr>
          <w:rFonts w:ascii="Arial" w:eastAsia="Times New Roman" w:hAnsi="Arial" w:cs="Arial"/>
          <w:sz w:val="20"/>
          <w:szCs w:val="20"/>
        </w:rPr>
        <w:t>L</w:t>
      </w:r>
      <w:r>
        <w:rPr>
          <w:rFonts w:ascii="Arial" w:eastAsia="Times New Roman" w:hAnsi="Arial" w:cs="Arial"/>
          <w:sz w:val="20"/>
          <w:szCs w:val="20"/>
        </w:rPr>
        <w:t>es</w:t>
      </w:r>
      <w:r w:rsidRPr="00F812F8">
        <w:rPr>
          <w:rFonts w:ascii="Arial" w:eastAsia="Times New Roman" w:hAnsi="Arial" w:cs="Arial"/>
          <w:sz w:val="20"/>
          <w:szCs w:val="20"/>
        </w:rPr>
        <w:t xml:space="preserve"> références des trois dernières années</w:t>
      </w:r>
    </w:p>
    <w:p w14:paraId="5C7EF9FC" w14:textId="77777777" w:rsidR="00135D0E" w:rsidRPr="00F812F8" w:rsidRDefault="00135D0E" w:rsidP="00135D0E">
      <w:pPr>
        <w:spacing w:after="0"/>
        <w:jc w:val="both"/>
        <w:textAlignment w:val="baseline"/>
        <w:rPr>
          <w:rFonts w:ascii="Arial" w:hAnsi="Arial" w:cs="Arial"/>
          <w:sz w:val="20"/>
          <w:szCs w:val="20"/>
        </w:rPr>
      </w:pPr>
    </w:p>
    <w:p w14:paraId="0E49135D" w14:textId="77777777" w:rsidR="00135D0E" w:rsidRPr="00F812F8" w:rsidRDefault="00135D0E" w:rsidP="00135D0E">
      <w:pPr>
        <w:spacing w:after="0"/>
        <w:jc w:val="both"/>
        <w:textAlignment w:val="baseline"/>
        <w:rPr>
          <w:rFonts w:ascii="Arial" w:hAnsi="Arial" w:cs="Arial"/>
          <w:sz w:val="20"/>
          <w:szCs w:val="20"/>
        </w:rPr>
      </w:pPr>
      <w:r w:rsidRPr="00F812F8">
        <w:rPr>
          <w:rFonts w:ascii="Arial" w:hAnsi="Arial" w:cs="Arial"/>
          <w:b/>
          <w:sz w:val="20"/>
          <w:szCs w:val="20"/>
        </w:rPr>
        <w:t>2)</w:t>
      </w:r>
      <w:r w:rsidRPr="00F812F8">
        <w:rPr>
          <w:rFonts w:ascii="Arial" w:hAnsi="Arial" w:cs="Arial"/>
          <w:sz w:val="20"/>
          <w:szCs w:val="20"/>
        </w:rPr>
        <w:t xml:space="preserve"> Le présent</w:t>
      </w:r>
      <w:r>
        <w:rPr>
          <w:rFonts w:ascii="Arial" w:hAnsi="Arial" w:cs="Arial"/>
          <w:sz w:val="20"/>
          <w:szCs w:val="20"/>
        </w:rPr>
        <w:t xml:space="preserve"> CVAE</w:t>
      </w:r>
      <w:r>
        <w:rPr>
          <w:rFonts w:ascii="Arial" w:hAnsi="Arial" w:cs="Arial"/>
          <w:sz w:val="20"/>
          <w:szCs w:val="20"/>
          <w:u w:val="single"/>
        </w:rPr>
        <w:t xml:space="preserve"> </w:t>
      </w:r>
      <w:r w:rsidRPr="00F812F8">
        <w:rPr>
          <w:rFonts w:ascii="Arial" w:hAnsi="Arial" w:cs="Arial"/>
          <w:sz w:val="20"/>
          <w:szCs w:val="20"/>
        </w:rPr>
        <w:t>complété, daté et signé</w:t>
      </w:r>
    </w:p>
    <w:p w14:paraId="24788FF5" w14:textId="77777777" w:rsidR="00135D0E" w:rsidRPr="00F812F8" w:rsidRDefault="00135D0E" w:rsidP="00135D0E">
      <w:pPr>
        <w:spacing w:after="0"/>
        <w:jc w:val="both"/>
        <w:textAlignment w:val="baseline"/>
        <w:rPr>
          <w:rFonts w:ascii="Arial" w:hAnsi="Arial" w:cs="Arial"/>
          <w:sz w:val="20"/>
          <w:szCs w:val="20"/>
        </w:rPr>
      </w:pPr>
    </w:p>
    <w:p w14:paraId="4037742F" w14:textId="77777777" w:rsidR="00135D0E" w:rsidRPr="00541623" w:rsidRDefault="00135D0E" w:rsidP="00135D0E">
      <w:pPr>
        <w:spacing w:after="0"/>
        <w:jc w:val="both"/>
        <w:textAlignment w:val="baseline"/>
        <w:rPr>
          <w:rFonts w:ascii="Arial" w:hAnsi="Arial" w:cs="Arial"/>
          <w:sz w:val="20"/>
          <w:szCs w:val="20"/>
        </w:rPr>
      </w:pPr>
      <w:r w:rsidRPr="008F2013">
        <w:rPr>
          <w:rFonts w:ascii="Arial" w:hAnsi="Arial" w:cs="Arial"/>
          <w:b/>
          <w:sz w:val="20"/>
          <w:szCs w:val="20"/>
        </w:rPr>
        <w:t>3)</w:t>
      </w:r>
      <w:r w:rsidRPr="008F2013">
        <w:rPr>
          <w:rFonts w:ascii="Arial" w:hAnsi="Arial" w:cs="Arial"/>
          <w:sz w:val="20"/>
          <w:szCs w:val="20"/>
        </w:rPr>
        <w:t xml:space="preserve"> La décomposition du prix global et forfaitaire (prix forfaitaires) fournie par l’entreprise</w:t>
      </w:r>
    </w:p>
    <w:p w14:paraId="2A71022C" w14:textId="77777777" w:rsidR="00135D0E" w:rsidRPr="00F812F8" w:rsidRDefault="00135D0E" w:rsidP="00135D0E">
      <w:pPr>
        <w:spacing w:after="0"/>
        <w:jc w:val="both"/>
        <w:rPr>
          <w:rFonts w:ascii="Arial" w:hAnsi="Arial" w:cs="Arial"/>
          <w:sz w:val="20"/>
          <w:szCs w:val="20"/>
        </w:rPr>
      </w:pPr>
    </w:p>
    <w:p w14:paraId="4C6D1652" w14:textId="77777777" w:rsidR="00135D0E" w:rsidRPr="00F812F8" w:rsidRDefault="00D356E7" w:rsidP="00135D0E">
      <w:pPr>
        <w:spacing w:after="0"/>
        <w:jc w:val="both"/>
        <w:rPr>
          <w:rFonts w:ascii="Arial" w:hAnsi="Arial" w:cs="Arial"/>
          <w:sz w:val="20"/>
          <w:szCs w:val="20"/>
        </w:rPr>
      </w:pPr>
      <w:r>
        <w:rPr>
          <w:rFonts w:ascii="Arial" w:hAnsi="Arial" w:cs="Arial"/>
          <w:b/>
          <w:sz w:val="20"/>
          <w:szCs w:val="20"/>
        </w:rPr>
        <w:t>4</w:t>
      </w:r>
      <w:r w:rsidR="00135D0E" w:rsidRPr="00F812F8">
        <w:rPr>
          <w:rFonts w:ascii="Arial" w:hAnsi="Arial" w:cs="Arial"/>
          <w:b/>
          <w:sz w:val="20"/>
          <w:szCs w:val="20"/>
        </w:rPr>
        <w:t>)</w:t>
      </w:r>
      <w:r w:rsidR="00135D0E" w:rsidRPr="00F812F8">
        <w:rPr>
          <w:rFonts w:ascii="Arial" w:hAnsi="Arial" w:cs="Arial"/>
          <w:sz w:val="20"/>
          <w:szCs w:val="20"/>
        </w:rPr>
        <w:t xml:space="preserve"> Document(s) à produire à l’appui du jugement de la valeur technique :</w:t>
      </w:r>
    </w:p>
    <w:p w14:paraId="0FFE1472" w14:textId="77777777" w:rsidR="00A36B22" w:rsidRDefault="00A36B22" w:rsidP="00135D0E">
      <w:pPr>
        <w:spacing w:after="0"/>
        <w:jc w:val="both"/>
        <w:rPr>
          <w:rFonts w:ascii="Arial" w:hAnsi="Arial" w:cs="Arial"/>
          <w:sz w:val="20"/>
          <w:szCs w:val="20"/>
        </w:rPr>
      </w:pPr>
    </w:p>
    <w:p w14:paraId="216305EC" w14:textId="77777777" w:rsidR="00135D0E" w:rsidRPr="005109D2" w:rsidRDefault="00135D0E" w:rsidP="00135D0E">
      <w:pPr>
        <w:spacing w:after="0"/>
        <w:jc w:val="both"/>
        <w:rPr>
          <w:rFonts w:ascii="Arial" w:hAnsi="Arial" w:cs="Arial"/>
          <w:sz w:val="20"/>
          <w:szCs w:val="20"/>
        </w:rPr>
      </w:pPr>
      <w:r w:rsidRPr="00F812F8">
        <w:rPr>
          <w:rFonts w:ascii="Arial" w:hAnsi="Arial" w:cs="Arial"/>
          <w:sz w:val="20"/>
          <w:szCs w:val="20"/>
        </w:rPr>
        <w:t xml:space="preserve">- </w:t>
      </w:r>
      <w:bookmarkStart w:id="0" w:name="_Hlk207887270"/>
      <w:r w:rsidRPr="00F812F8">
        <w:rPr>
          <w:rFonts w:ascii="Arial" w:hAnsi="Arial" w:cs="Arial"/>
          <w:sz w:val="20"/>
          <w:szCs w:val="20"/>
        </w:rPr>
        <w:t xml:space="preserve">fiches </w:t>
      </w:r>
      <w:r w:rsidR="00E5248D">
        <w:rPr>
          <w:rFonts w:ascii="Arial" w:hAnsi="Arial" w:cs="Arial"/>
          <w:sz w:val="20"/>
          <w:szCs w:val="20"/>
        </w:rPr>
        <w:t>techniques</w:t>
      </w:r>
      <w:r w:rsidR="00A36B22">
        <w:rPr>
          <w:rFonts w:ascii="Arial" w:hAnsi="Arial" w:cs="Arial"/>
          <w:sz w:val="20"/>
          <w:szCs w:val="20"/>
        </w:rPr>
        <w:t xml:space="preserve"> décrivant les performances de l’appareil.</w:t>
      </w:r>
      <w:r w:rsidR="00E5248D">
        <w:rPr>
          <w:rFonts w:ascii="Arial" w:hAnsi="Arial" w:cs="Arial"/>
          <w:sz w:val="20"/>
          <w:szCs w:val="20"/>
        </w:rPr>
        <w:t xml:space="preserve"> </w:t>
      </w:r>
    </w:p>
    <w:bookmarkEnd w:id="0"/>
    <w:p w14:paraId="6EE70486" w14:textId="77777777" w:rsidR="00135D0E" w:rsidRPr="00F812F8" w:rsidRDefault="00135D0E" w:rsidP="00A36B22">
      <w:pPr>
        <w:widowControl w:val="0"/>
        <w:spacing w:after="0" w:line="240" w:lineRule="auto"/>
        <w:ind w:right="111"/>
        <w:rPr>
          <w:rFonts w:ascii="Arial" w:hAnsi="Arial" w:cs="Arial"/>
        </w:rPr>
      </w:pPr>
    </w:p>
    <w:p w14:paraId="2FA5880F" w14:textId="77777777" w:rsidR="00135D0E" w:rsidRPr="00F812F8" w:rsidRDefault="00135D0E" w:rsidP="00135D0E">
      <w:pPr>
        <w:keepLines/>
        <w:widowControl w:val="0"/>
        <w:spacing w:after="0" w:line="240" w:lineRule="auto"/>
        <w:ind w:left="117" w:right="111"/>
        <w:jc w:val="both"/>
        <w:rPr>
          <w:rFonts w:ascii="Arial" w:hAnsi="Arial" w:cs="Arial"/>
        </w:rPr>
      </w:pPr>
      <w:r w:rsidRPr="00F812F8">
        <w:rPr>
          <w:rFonts w:ascii="Arial" w:hAnsi="Arial" w:cs="Arial"/>
          <w:b/>
          <w:bCs/>
          <w:sz w:val="20"/>
          <w:szCs w:val="20"/>
        </w:rPr>
        <w:t>Délai de validité des propositions :</w:t>
      </w:r>
      <w:r w:rsidRPr="00F812F8">
        <w:rPr>
          <w:rFonts w:ascii="Arial" w:hAnsi="Arial" w:cs="Arial"/>
          <w:sz w:val="20"/>
          <w:szCs w:val="20"/>
        </w:rPr>
        <w:t xml:space="preserve"> 120 jours à compter de la date limite de remise des offres.</w:t>
      </w:r>
    </w:p>
    <w:p w14:paraId="7C617931" w14:textId="77777777" w:rsidR="00135D0E" w:rsidRPr="00F812F8" w:rsidRDefault="00135D0E" w:rsidP="00135D0E">
      <w:pPr>
        <w:keepLines/>
        <w:widowControl w:val="0"/>
        <w:spacing w:after="0" w:line="240" w:lineRule="auto"/>
        <w:ind w:left="117" w:right="111"/>
        <w:jc w:val="both"/>
        <w:rPr>
          <w:rFonts w:ascii="Arial" w:hAnsi="Arial" w:cs="Arial"/>
          <w:sz w:val="16"/>
          <w:szCs w:val="16"/>
        </w:rPr>
      </w:pPr>
    </w:p>
    <w:p w14:paraId="42735386" w14:textId="77777777" w:rsidR="00135D0E" w:rsidRPr="00F812F8" w:rsidRDefault="00135D0E" w:rsidP="00135D0E">
      <w:pPr>
        <w:keepLines/>
        <w:widowControl w:val="0"/>
        <w:spacing w:after="0" w:line="240" w:lineRule="auto"/>
        <w:ind w:left="117" w:right="111"/>
        <w:jc w:val="both"/>
        <w:rPr>
          <w:rFonts w:ascii="Arial" w:hAnsi="Arial" w:cs="Arial"/>
        </w:rPr>
      </w:pPr>
      <w:r w:rsidRPr="00824A9E">
        <w:rPr>
          <w:rFonts w:ascii="Arial" w:hAnsi="Arial" w:cs="Arial"/>
          <w:b/>
          <w:bCs/>
          <w:sz w:val="20"/>
          <w:szCs w:val="20"/>
        </w:rPr>
        <w:t>Critères de jugement des propositions :</w:t>
      </w:r>
    </w:p>
    <w:p w14:paraId="5D5805EF" w14:textId="77777777" w:rsidR="00135D0E" w:rsidRPr="00F812F8" w:rsidRDefault="00135D0E" w:rsidP="00135D0E">
      <w:pPr>
        <w:keepLines/>
        <w:widowControl w:val="0"/>
        <w:spacing w:after="0" w:line="240" w:lineRule="auto"/>
        <w:ind w:left="117" w:right="111"/>
        <w:jc w:val="both"/>
        <w:rPr>
          <w:rFonts w:ascii="Arial" w:hAnsi="Arial" w:cs="Arial"/>
          <w:sz w:val="8"/>
          <w:szCs w:val="8"/>
        </w:rPr>
      </w:pPr>
    </w:p>
    <w:tbl>
      <w:tblPr>
        <w:tblW w:w="0" w:type="auto"/>
        <w:tblInd w:w="122" w:type="dxa"/>
        <w:tblLayout w:type="fixed"/>
        <w:tblCellMar>
          <w:left w:w="0" w:type="dxa"/>
          <w:right w:w="0" w:type="dxa"/>
        </w:tblCellMar>
        <w:tblLook w:val="0000" w:firstRow="0" w:lastRow="0" w:firstColumn="0" w:lastColumn="0" w:noHBand="0" w:noVBand="0"/>
      </w:tblPr>
      <w:tblGrid>
        <w:gridCol w:w="1692"/>
        <w:gridCol w:w="720"/>
        <w:gridCol w:w="5268"/>
        <w:gridCol w:w="1440"/>
      </w:tblGrid>
      <w:tr w:rsidR="00135D0E" w:rsidRPr="00F812F8" w14:paraId="0A053099" w14:textId="77777777" w:rsidTr="008F2013">
        <w:trPr>
          <w:tblHeader/>
        </w:trPr>
        <w:tc>
          <w:tcPr>
            <w:tcW w:w="1692" w:type="dxa"/>
            <w:tcBorders>
              <w:top w:val="single" w:sz="4" w:space="0" w:color="999999"/>
              <w:left w:val="single" w:sz="4" w:space="0" w:color="999999"/>
              <w:bottom w:val="single" w:sz="4" w:space="0" w:color="999999"/>
              <w:right w:val="single" w:sz="4" w:space="0" w:color="999999"/>
            </w:tcBorders>
            <w:shd w:val="clear" w:color="auto" w:fill="E6E6E6"/>
            <w:vAlign w:val="center"/>
          </w:tcPr>
          <w:p w14:paraId="14E87BE4" w14:textId="77777777" w:rsidR="00135D0E" w:rsidRPr="00F812F8" w:rsidRDefault="00135D0E" w:rsidP="008F2013">
            <w:pPr>
              <w:keepLines/>
              <w:widowControl w:val="0"/>
              <w:autoSpaceDE w:val="0"/>
              <w:autoSpaceDN w:val="0"/>
              <w:adjustRightInd w:val="0"/>
              <w:spacing w:before="80" w:after="80" w:line="240" w:lineRule="auto"/>
              <w:ind w:left="108" w:right="96"/>
              <w:jc w:val="center"/>
              <w:rPr>
                <w:rFonts w:ascii="Arial" w:hAnsi="Arial" w:cs="Arial"/>
              </w:rPr>
            </w:pPr>
            <w:r w:rsidRPr="00F812F8">
              <w:rPr>
                <w:rFonts w:ascii="Arial" w:hAnsi="Arial" w:cs="Arial"/>
                <w:b/>
                <w:bCs/>
                <w:sz w:val="20"/>
                <w:szCs w:val="20"/>
              </w:rPr>
              <w:t>Phase</w:t>
            </w:r>
          </w:p>
        </w:tc>
        <w:tc>
          <w:tcPr>
            <w:tcW w:w="720" w:type="dxa"/>
            <w:tcBorders>
              <w:top w:val="single" w:sz="4" w:space="0" w:color="999999"/>
              <w:left w:val="single" w:sz="4" w:space="0" w:color="999999"/>
              <w:bottom w:val="single" w:sz="4" w:space="0" w:color="999999"/>
              <w:right w:val="single" w:sz="4" w:space="0" w:color="999999"/>
            </w:tcBorders>
            <w:shd w:val="clear" w:color="auto" w:fill="E6E6E6"/>
            <w:vAlign w:val="center"/>
          </w:tcPr>
          <w:p w14:paraId="35E59A0B" w14:textId="77777777" w:rsidR="00135D0E" w:rsidRPr="00F812F8" w:rsidRDefault="00135D0E" w:rsidP="008F2013">
            <w:pPr>
              <w:keepLines/>
              <w:widowControl w:val="0"/>
              <w:autoSpaceDE w:val="0"/>
              <w:autoSpaceDN w:val="0"/>
              <w:adjustRightInd w:val="0"/>
              <w:spacing w:before="80" w:after="80" w:line="240" w:lineRule="auto"/>
              <w:ind w:left="120" w:right="96"/>
              <w:jc w:val="center"/>
              <w:rPr>
                <w:rFonts w:ascii="Arial" w:hAnsi="Arial" w:cs="Arial"/>
              </w:rPr>
            </w:pPr>
            <w:r w:rsidRPr="00F812F8">
              <w:rPr>
                <w:rFonts w:ascii="Arial" w:hAnsi="Arial" w:cs="Arial"/>
                <w:b/>
                <w:bCs/>
                <w:sz w:val="20"/>
                <w:szCs w:val="20"/>
              </w:rPr>
              <w:t>N°</w:t>
            </w:r>
          </w:p>
        </w:tc>
        <w:tc>
          <w:tcPr>
            <w:tcW w:w="5268" w:type="dxa"/>
            <w:tcBorders>
              <w:top w:val="single" w:sz="4" w:space="0" w:color="999999"/>
              <w:left w:val="single" w:sz="4" w:space="0" w:color="999999"/>
              <w:bottom w:val="single" w:sz="4" w:space="0" w:color="999999"/>
              <w:right w:val="single" w:sz="4" w:space="0" w:color="999999"/>
            </w:tcBorders>
            <w:shd w:val="clear" w:color="auto" w:fill="E6E6E6"/>
            <w:vAlign w:val="center"/>
          </w:tcPr>
          <w:p w14:paraId="44536506" w14:textId="77777777" w:rsidR="00135D0E" w:rsidRPr="00F812F8" w:rsidRDefault="00135D0E" w:rsidP="008F2013">
            <w:pPr>
              <w:keepLines/>
              <w:widowControl w:val="0"/>
              <w:autoSpaceDE w:val="0"/>
              <w:autoSpaceDN w:val="0"/>
              <w:adjustRightInd w:val="0"/>
              <w:spacing w:before="80" w:after="80" w:line="240" w:lineRule="auto"/>
              <w:ind w:left="120" w:right="88"/>
              <w:jc w:val="center"/>
              <w:rPr>
                <w:rFonts w:ascii="Arial" w:hAnsi="Arial" w:cs="Arial"/>
              </w:rPr>
            </w:pPr>
            <w:r w:rsidRPr="00F812F8">
              <w:rPr>
                <w:rFonts w:ascii="Arial" w:hAnsi="Arial" w:cs="Arial"/>
                <w:b/>
                <w:bCs/>
                <w:sz w:val="20"/>
                <w:szCs w:val="20"/>
              </w:rPr>
              <w:t>Critère</w:t>
            </w:r>
          </w:p>
        </w:tc>
        <w:tc>
          <w:tcPr>
            <w:tcW w:w="1440" w:type="dxa"/>
            <w:tcBorders>
              <w:top w:val="single" w:sz="4" w:space="0" w:color="999999"/>
              <w:left w:val="single" w:sz="4" w:space="0" w:color="999999"/>
              <w:bottom w:val="single" w:sz="4" w:space="0" w:color="999999"/>
              <w:right w:val="single" w:sz="4" w:space="0" w:color="999999"/>
            </w:tcBorders>
            <w:shd w:val="clear" w:color="auto" w:fill="E6E6E6"/>
            <w:vAlign w:val="center"/>
          </w:tcPr>
          <w:p w14:paraId="4E576687" w14:textId="77777777" w:rsidR="00135D0E" w:rsidRPr="00F812F8" w:rsidRDefault="00135D0E" w:rsidP="008F2013">
            <w:pPr>
              <w:keepLines/>
              <w:widowControl w:val="0"/>
              <w:autoSpaceDE w:val="0"/>
              <w:autoSpaceDN w:val="0"/>
              <w:adjustRightInd w:val="0"/>
              <w:spacing w:before="80" w:after="80" w:line="240" w:lineRule="auto"/>
              <w:ind w:left="108" w:right="108"/>
              <w:jc w:val="center"/>
              <w:rPr>
                <w:rFonts w:ascii="Arial" w:hAnsi="Arial" w:cs="Arial"/>
              </w:rPr>
            </w:pPr>
            <w:r w:rsidRPr="00F812F8">
              <w:rPr>
                <w:rFonts w:ascii="Arial" w:hAnsi="Arial" w:cs="Arial"/>
                <w:b/>
                <w:bCs/>
                <w:sz w:val="20"/>
                <w:szCs w:val="20"/>
              </w:rPr>
              <w:t>Pondération</w:t>
            </w:r>
          </w:p>
        </w:tc>
      </w:tr>
      <w:tr w:rsidR="00135D0E" w:rsidRPr="00F812F8" w14:paraId="42710C1C" w14:textId="77777777" w:rsidTr="008F2013">
        <w:tc>
          <w:tcPr>
            <w:tcW w:w="169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426121C" w14:textId="77777777" w:rsidR="00135D0E" w:rsidRPr="006239F8" w:rsidRDefault="00135D0E" w:rsidP="008F2013">
            <w:pPr>
              <w:keepLines/>
              <w:widowControl w:val="0"/>
              <w:autoSpaceDE w:val="0"/>
              <w:autoSpaceDN w:val="0"/>
              <w:adjustRightInd w:val="0"/>
              <w:spacing w:before="40" w:after="40" w:line="240" w:lineRule="auto"/>
              <w:ind w:left="108" w:right="96"/>
              <w:jc w:val="center"/>
              <w:rPr>
                <w:rFonts w:ascii="Arial" w:hAnsi="Arial" w:cs="Arial"/>
              </w:rPr>
            </w:pPr>
            <w:r w:rsidRPr="006239F8">
              <w:rPr>
                <w:rFonts w:ascii="Arial" w:hAnsi="Arial" w:cs="Arial"/>
                <w:sz w:val="18"/>
                <w:szCs w:val="18"/>
              </w:rPr>
              <w:t>Offre</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3917C50" w14:textId="77777777" w:rsidR="00135D0E" w:rsidRPr="006239F8" w:rsidRDefault="00135D0E" w:rsidP="008F2013">
            <w:pPr>
              <w:keepLines/>
              <w:widowControl w:val="0"/>
              <w:autoSpaceDE w:val="0"/>
              <w:autoSpaceDN w:val="0"/>
              <w:adjustRightInd w:val="0"/>
              <w:spacing w:before="40" w:after="40" w:line="240" w:lineRule="auto"/>
              <w:ind w:left="120" w:right="96"/>
              <w:jc w:val="center"/>
              <w:rPr>
                <w:rFonts w:ascii="Arial" w:hAnsi="Arial" w:cs="Arial"/>
              </w:rPr>
            </w:pPr>
            <w:r w:rsidRPr="006239F8">
              <w:rPr>
                <w:rFonts w:ascii="Arial" w:hAnsi="Arial" w:cs="Arial"/>
                <w:sz w:val="18"/>
                <w:szCs w:val="18"/>
              </w:rPr>
              <w:t>1</w:t>
            </w:r>
          </w:p>
        </w:tc>
        <w:tc>
          <w:tcPr>
            <w:tcW w:w="526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F5ACF1F" w14:textId="77777777" w:rsidR="00135D0E" w:rsidRPr="006239F8" w:rsidRDefault="00135D0E" w:rsidP="008F2013">
            <w:pPr>
              <w:keepLines/>
              <w:widowControl w:val="0"/>
              <w:autoSpaceDE w:val="0"/>
              <w:autoSpaceDN w:val="0"/>
              <w:adjustRightInd w:val="0"/>
              <w:spacing w:before="40" w:after="40" w:line="240" w:lineRule="auto"/>
              <w:ind w:left="120" w:right="88"/>
              <w:rPr>
                <w:rFonts w:ascii="Arial" w:hAnsi="Arial" w:cs="Arial"/>
              </w:rPr>
            </w:pPr>
            <w:r w:rsidRPr="006239F8">
              <w:rPr>
                <w:rFonts w:ascii="Arial" w:hAnsi="Arial" w:cs="Arial"/>
                <w:sz w:val="18"/>
                <w:szCs w:val="18"/>
              </w:rPr>
              <w:t>Valeur technique</w:t>
            </w:r>
          </w:p>
        </w:tc>
        <w:tc>
          <w:tcPr>
            <w:tcW w:w="144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19C8ABBC" w14:textId="77777777" w:rsidR="00135D0E" w:rsidRPr="00613296" w:rsidRDefault="00A36B22" w:rsidP="008F2013">
            <w:pPr>
              <w:widowControl w:val="0"/>
              <w:autoSpaceDE w:val="0"/>
              <w:autoSpaceDN w:val="0"/>
              <w:adjustRightInd w:val="0"/>
              <w:spacing w:before="40" w:after="40" w:line="240" w:lineRule="auto"/>
              <w:ind w:left="108" w:right="108"/>
              <w:jc w:val="center"/>
              <w:rPr>
                <w:rFonts w:ascii="Arial" w:hAnsi="Arial" w:cs="Arial"/>
              </w:rPr>
            </w:pPr>
            <w:r>
              <w:rPr>
                <w:rFonts w:ascii="Arial" w:hAnsi="Arial" w:cs="Arial"/>
                <w:sz w:val="18"/>
                <w:szCs w:val="18"/>
              </w:rPr>
              <w:t>45</w:t>
            </w:r>
          </w:p>
        </w:tc>
      </w:tr>
      <w:tr w:rsidR="00135D0E" w:rsidRPr="00F812F8" w14:paraId="22BFBFBC" w14:textId="77777777" w:rsidTr="008F2013">
        <w:tc>
          <w:tcPr>
            <w:tcW w:w="169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5EA6C96" w14:textId="77777777" w:rsidR="00135D0E" w:rsidRPr="00F812F8" w:rsidRDefault="00135D0E" w:rsidP="008F2013">
            <w:pPr>
              <w:keepLines/>
              <w:widowControl w:val="0"/>
              <w:autoSpaceDE w:val="0"/>
              <w:autoSpaceDN w:val="0"/>
              <w:adjustRightInd w:val="0"/>
              <w:spacing w:before="40" w:after="40" w:line="240" w:lineRule="auto"/>
              <w:ind w:left="108" w:right="96"/>
              <w:jc w:val="center"/>
              <w:rPr>
                <w:rFonts w:ascii="Arial" w:hAnsi="Arial" w:cs="Arial"/>
              </w:rPr>
            </w:pPr>
            <w:r w:rsidRPr="00F812F8">
              <w:rPr>
                <w:rFonts w:ascii="Arial" w:hAnsi="Arial" w:cs="Arial"/>
                <w:sz w:val="18"/>
                <w:szCs w:val="18"/>
              </w:rPr>
              <w:t>Offre</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D5464E0" w14:textId="77777777" w:rsidR="00135D0E" w:rsidRPr="00F812F8" w:rsidRDefault="00135D0E" w:rsidP="008F2013">
            <w:pPr>
              <w:keepLines/>
              <w:widowControl w:val="0"/>
              <w:autoSpaceDE w:val="0"/>
              <w:autoSpaceDN w:val="0"/>
              <w:adjustRightInd w:val="0"/>
              <w:spacing w:before="40" w:after="40" w:line="240" w:lineRule="auto"/>
              <w:ind w:left="120" w:right="96"/>
              <w:jc w:val="center"/>
              <w:rPr>
                <w:rFonts w:ascii="Arial" w:hAnsi="Arial" w:cs="Arial"/>
              </w:rPr>
            </w:pPr>
            <w:r w:rsidRPr="00F812F8">
              <w:rPr>
                <w:rFonts w:ascii="Arial" w:hAnsi="Arial" w:cs="Arial"/>
                <w:sz w:val="18"/>
                <w:szCs w:val="18"/>
              </w:rPr>
              <w:t>2</w:t>
            </w:r>
          </w:p>
        </w:tc>
        <w:tc>
          <w:tcPr>
            <w:tcW w:w="526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79AEA98E" w14:textId="77777777" w:rsidR="00135D0E" w:rsidRPr="00F812F8" w:rsidRDefault="00135D0E" w:rsidP="008F2013">
            <w:pPr>
              <w:keepLines/>
              <w:widowControl w:val="0"/>
              <w:autoSpaceDE w:val="0"/>
              <w:autoSpaceDN w:val="0"/>
              <w:adjustRightInd w:val="0"/>
              <w:spacing w:before="40" w:after="40" w:line="240" w:lineRule="auto"/>
              <w:ind w:left="120" w:right="88"/>
              <w:rPr>
                <w:rFonts w:ascii="Arial" w:hAnsi="Arial" w:cs="Arial"/>
              </w:rPr>
            </w:pPr>
            <w:r w:rsidRPr="00F812F8">
              <w:rPr>
                <w:rFonts w:ascii="Arial" w:hAnsi="Arial" w:cs="Arial"/>
                <w:sz w:val="18"/>
                <w:szCs w:val="18"/>
              </w:rPr>
              <w:t>Prix des prestations</w:t>
            </w:r>
          </w:p>
        </w:tc>
        <w:tc>
          <w:tcPr>
            <w:tcW w:w="144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CABB807" w14:textId="77777777" w:rsidR="00135D0E" w:rsidRPr="00613296" w:rsidRDefault="00613296" w:rsidP="008F2013">
            <w:pPr>
              <w:widowControl w:val="0"/>
              <w:autoSpaceDE w:val="0"/>
              <w:autoSpaceDN w:val="0"/>
              <w:adjustRightInd w:val="0"/>
              <w:spacing w:before="40" w:after="40" w:line="240" w:lineRule="auto"/>
              <w:ind w:left="108" w:right="108"/>
              <w:jc w:val="center"/>
              <w:rPr>
                <w:rFonts w:ascii="Arial" w:hAnsi="Arial" w:cs="Arial"/>
              </w:rPr>
            </w:pPr>
            <w:r w:rsidRPr="00613296">
              <w:rPr>
                <w:rFonts w:ascii="Arial" w:hAnsi="Arial" w:cs="Arial"/>
                <w:sz w:val="18"/>
                <w:szCs w:val="18"/>
              </w:rPr>
              <w:t>4</w:t>
            </w:r>
            <w:r w:rsidR="00A36B22">
              <w:rPr>
                <w:rFonts w:ascii="Arial" w:hAnsi="Arial" w:cs="Arial"/>
                <w:sz w:val="18"/>
                <w:szCs w:val="18"/>
              </w:rPr>
              <w:t>5</w:t>
            </w:r>
          </w:p>
        </w:tc>
      </w:tr>
      <w:tr w:rsidR="00135D0E" w:rsidRPr="00F812F8" w14:paraId="387BE20C" w14:textId="77777777" w:rsidTr="008F2013">
        <w:tc>
          <w:tcPr>
            <w:tcW w:w="169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312B44F2" w14:textId="77777777" w:rsidR="00135D0E" w:rsidRPr="006239F8" w:rsidRDefault="00135D0E" w:rsidP="008F2013">
            <w:pPr>
              <w:keepLines/>
              <w:widowControl w:val="0"/>
              <w:autoSpaceDE w:val="0"/>
              <w:autoSpaceDN w:val="0"/>
              <w:adjustRightInd w:val="0"/>
              <w:spacing w:before="40" w:after="40" w:line="240" w:lineRule="auto"/>
              <w:ind w:left="108" w:right="96"/>
              <w:jc w:val="center"/>
              <w:rPr>
                <w:rFonts w:ascii="Arial" w:hAnsi="Arial" w:cs="Arial"/>
                <w:sz w:val="18"/>
                <w:szCs w:val="18"/>
              </w:rPr>
            </w:pPr>
            <w:r w:rsidRPr="006239F8">
              <w:rPr>
                <w:rFonts w:ascii="Arial" w:hAnsi="Arial" w:cs="Arial"/>
                <w:sz w:val="18"/>
                <w:szCs w:val="18"/>
              </w:rPr>
              <w:t xml:space="preserve">Offre </w:t>
            </w: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6400D3D9" w14:textId="77777777" w:rsidR="00135D0E" w:rsidRPr="006239F8" w:rsidRDefault="00135D0E" w:rsidP="008F2013">
            <w:pPr>
              <w:keepLines/>
              <w:widowControl w:val="0"/>
              <w:autoSpaceDE w:val="0"/>
              <w:autoSpaceDN w:val="0"/>
              <w:adjustRightInd w:val="0"/>
              <w:spacing w:before="40" w:after="40" w:line="240" w:lineRule="auto"/>
              <w:ind w:left="120" w:right="96"/>
              <w:jc w:val="center"/>
              <w:rPr>
                <w:rFonts w:ascii="Arial" w:hAnsi="Arial" w:cs="Arial"/>
                <w:sz w:val="18"/>
                <w:szCs w:val="18"/>
              </w:rPr>
            </w:pPr>
            <w:r w:rsidRPr="006239F8">
              <w:rPr>
                <w:rFonts w:ascii="Arial" w:hAnsi="Arial" w:cs="Arial"/>
                <w:sz w:val="18"/>
                <w:szCs w:val="18"/>
              </w:rPr>
              <w:t>3</w:t>
            </w:r>
          </w:p>
        </w:tc>
        <w:tc>
          <w:tcPr>
            <w:tcW w:w="526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ECC272B" w14:textId="77777777" w:rsidR="00135D0E" w:rsidRPr="006239F8" w:rsidRDefault="00135D0E" w:rsidP="008F2013">
            <w:pPr>
              <w:keepLines/>
              <w:widowControl w:val="0"/>
              <w:autoSpaceDE w:val="0"/>
              <w:autoSpaceDN w:val="0"/>
              <w:adjustRightInd w:val="0"/>
              <w:spacing w:before="40" w:after="40" w:line="240" w:lineRule="auto"/>
              <w:ind w:left="120" w:right="88"/>
              <w:rPr>
                <w:rFonts w:ascii="Arial" w:hAnsi="Arial" w:cs="Arial"/>
                <w:sz w:val="18"/>
                <w:szCs w:val="18"/>
              </w:rPr>
            </w:pPr>
            <w:r w:rsidRPr="006239F8">
              <w:rPr>
                <w:rFonts w:ascii="Arial" w:hAnsi="Arial" w:cs="Arial"/>
                <w:sz w:val="18"/>
                <w:szCs w:val="18"/>
              </w:rPr>
              <w:t>Développement Durable et Responsabilité Sociétale</w:t>
            </w:r>
          </w:p>
        </w:tc>
        <w:tc>
          <w:tcPr>
            <w:tcW w:w="144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9074F59" w14:textId="77777777" w:rsidR="00135D0E" w:rsidRPr="00613296" w:rsidRDefault="00613296" w:rsidP="008F2013">
            <w:pPr>
              <w:widowControl w:val="0"/>
              <w:autoSpaceDE w:val="0"/>
              <w:autoSpaceDN w:val="0"/>
              <w:adjustRightInd w:val="0"/>
              <w:spacing w:before="40" w:after="40" w:line="240" w:lineRule="auto"/>
              <w:ind w:left="108" w:right="108"/>
              <w:jc w:val="center"/>
              <w:rPr>
                <w:rFonts w:ascii="Arial" w:hAnsi="Arial" w:cs="Arial"/>
                <w:sz w:val="18"/>
                <w:szCs w:val="18"/>
              </w:rPr>
            </w:pPr>
            <w:r w:rsidRPr="00613296">
              <w:rPr>
                <w:rFonts w:ascii="Arial" w:hAnsi="Arial" w:cs="Arial"/>
                <w:sz w:val="18"/>
                <w:szCs w:val="18"/>
              </w:rPr>
              <w:t>10</w:t>
            </w:r>
          </w:p>
        </w:tc>
      </w:tr>
      <w:tr w:rsidR="008F2013" w:rsidRPr="00F812F8" w14:paraId="78CBA924" w14:textId="77777777" w:rsidTr="008F2013">
        <w:tc>
          <w:tcPr>
            <w:tcW w:w="1692"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39BC29A" w14:textId="77777777" w:rsidR="008F2013" w:rsidRPr="006239F8" w:rsidRDefault="008F2013" w:rsidP="008F2013">
            <w:pPr>
              <w:keepLines/>
              <w:widowControl w:val="0"/>
              <w:autoSpaceDE w:val="0"/>
              <w:autoSpaceDN w:val="0"/>
              <w:adjustRightInd w:val="0"/>
              <w:spacing w:before="40" w:after="40" w:line="240" w:lineRule="auto"/>
              <w:ind w:left="108" w:right="96"/>
              <w:jc w:val="center"/>
              <w:rPr>
                <w:rFonts w:ascii="Arial" w:hAnsi="Arial" w:cs="Arial"/>
                <w:sz w:val="18"/>
                <w:szCs w:val="18"/>
              </w:rPr>
            </w:pPr>
          </w:p>
        </w:tc>
        <w:tc>
          <w:tcPr>
            <w:tcW w:w="72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09853210" w14:textId="77777777" w:rsidR="008F2013" w:rsidRPr="006239F8" w:rsidRDefault="008F2013" w:rsidP="008F2013">
            <w:pPr>
              <w:keepLines/>
              <w:widowControl w:val="0"/>
              <w:autoSpaceDE w:val="0"/>
              <w:autoSpaceDN w:val="0"/>
              <w:adjustRightInd w:val="0"/>
              <w:spacing w:before="40" w:after="40" w:line="240" w:lineRule="auto"/>
              <w:ind w:left="120" w:right="96"/>
              <w:jc w:val="center"/>
              <w:rPr>
                <w:rFonts w:ascii="Arial" w:hAnsi="Arial" w:cs="Arial"/>
                <w:sz w:val="18"/>
                <w:szCs w:val="18"/>
              </w:rPr>
            </w:pPr>
          </w:p>
        </w:tc>
        <w:tc>
          <w:tcPr>
            <w:tcW w:w="5268"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55DE586B" w14:textId="77777777" w:rsidR="008F2013" w:rsidRPr="006239F8" w:rsidRDefault="008F2013" w:rsidP="008F2013">
            <w:pPr>
              <w:keepLines/>
              <w:widowControl w:val="0"/>
              <w:autoSpaceDE w:val="0"/>
              <w:autoSpaceDN w:val="0"/>
              <w:adjustRightInd w:val="0"/>
              <w:spacing w:before="40" w:after="40" w:line="240" w:lineRule="auto"/>
              <w:ind w:left="120" w:right="88"/>
              <w:rPr>
                <w:rFonts w:ascii="Arial" w:hAnsi="Arial" w:cs="Arial"/>
                <w:sz w:val="18"/>
                <w:szCs w:val="18"/>
              </w:rPr>
            </w:pPr>
          </w:p>
        </w:tc>
        <w:tc>
          <w:tcPr>
            <w:tcW w:w="1440" w:type="dxa"/>
            <w:tcBorders>
              <w:top w:val="single" w:sz="4" w:space="0" w:color="999999"/>
              <w:left w:val="single" w:sz="4" w:space="0" w:color="999999"/>
              <w:bottom w:val="single" w:sz="4" w:space="0" w:color="999999"/>
              <w:right w:val="single" w:sz="4" w:space="0" w:color="999999"/>
            </w:tcBorders>
            <w:shd w:val="clear" w:color="auto" w:fill="FFFFFF"/>
            <w:vAlign w:val="center"/>
          </w:tcPr>
          <w:p w14:paraId="4DF2DB16" w14:textId="77777777" w:rsidR="008F2013" w:rsidRPr="00202554" w:rsidRDefault="008F2013" w:rsidP="008F2013">
            <w:pPr>
              <w:widowControl w:val="0"/>
              <w:autoSpaceDE w:val="0"/>
              <w:autoSpaceDN w:val="0"/>
              <w:adjustRightInd w:val="0"/>
              <w:spacing w:before="40" w:after="40" w:line="240" w:lineRule="auto"/>
              <w:ind w:left="108" w:right="108"/>
              <w:jc w:val="center"/>
              <w:rPr>
                <w:rFonts w:ascii="Arial" w:hAnsi="Arial" w:cs="Arial"/>
                <w:sz w:val="18"/>
                <w:szCs w:val="18"/>
                <w:highlight w:val="yellow"/>
              </w:rPr>
            </w:pPr>
            <w:r w:rsidRPr="00613296">
              <w:rPr>
                <w:rFonts w:ascii="Arial" w:hAnsi="Arial" w:cs="Arial"/>
                <w:sz w:val="18"/>
                <w:szCs w:val="18"/>
              </w:rPr>
              <w:t>Total =100</w:t>
            </w:r>
          </w:p>
        </w:tc>
      </w:tr>
    </w:tbl>
    <w:p w14:paraId="3824B53A" w14:textId="77777777" w:rsidR="00135D0E" w:rsidRDefault="00135D0E" w:rsidP="00135D0E">
      <w:pPr>
        <w:tabs>
          <w:tab w:val="right" w:pos="9000"/>
        </w:tabs>
        <w:jc w:val="both"/>
        <w:rPr>
          <w:rFonts w:ascii="Calibri" w:hAnsi="Calibri"/>
          <w:b/>
          <w:szCs w:val="28"/>
        </w:rPr>
      </w:pPr>
    </w:p>
    <w:p w14:paraId="73494251" w14:textId="77777777" w:rsidR="00135D0E" w:rsidRPr="006239F8" w:rsidRDefault="00135D0E" w:rsidP="00135D0E">
      <w:pPr>
        <w:tabs>
          <w:tab w:val="right" w:pos="9000"/>
        </w:tabs>
        <w:jc w:val="both"/>
        <w:rPr>
          <w:rFonts w:ascii="Calibri" w:hAnsi="Calibri"/>
          <w:b/>
          <w:szCs w:val="28"/>
        </w:rPr>
      </w:pPr>
      <w:r w:rsidRPr="00824A9E">
        <w:rPr>
          <w:rFonts w:ascii="Calibri" w:hAnsi="Calibri"/>
          <w:b/>
          <w:szCs w:val="28"/>
        </w:rPr>
        <w:t>Critère n° 1 - Valeur technique de la prestation</w:t>
      </w:r>
      <w:r w:rsidRPr="006239F8">
        <w:rPr>
          <w:rFonts w:ascii="Calibri" w:hAnsi="Calibri"/>
          <w:b/>
          <w:szCs w:val="28"/>
        </w:rPr>
        <w:t xml:space="preserve"> </w:t>
      </w:r>
      <w:r w:rsidR="00C72C01">
        <w:rPr>
          <w:rFonts w:ascii="Calibri" w:hAnsi="Calibri"/>
          <w:b/>
          <w:szCs w:val="28"/>
        </w:rPr>
        <w:t>(45 %)</w:t>
      </w:r>
    </w:p>
    <w:p w14:paraId="5C820BDE" w14:textId="77777777" w:rsidR="00221567" w:rsidRPr="00F66B49" w:rsidRDefault="00135D0E" w:rsidP="00221567">
      <w:pPr>
        <w:tabs>
          <w:tab w:val="right" w:pos="9000"/>
        </w:tabs>
        <w:rPr>
          <w:rFonts w:ascii="Arial" w:hAnsi="Arial" w:cs="Arial"/>
          <w:sz w:val="20"/>
          <w:szCs w:val="20"/>
        </w:rPr>
      </w:pPr>
      <w:r w:rsidRPr="00F66B49">
        <w:rPr>
          <w:rFonts w:ascii="Arial" w:hAnsi="Arial" w:cs="Arial"/>
          <w:sz w:val="20"/>
          <w:szCs w:val="20"/>
        </w:rPr>
        <w:t>La valeur technique sera appréciée notamment au vu des éléments suivants</w:t>
      </w:r>
      <w:r w:rsidR="00613296" w:rsidRPr="00F66B49">
        <w:rPr>
          <w:rFonts w:ascii="Arial" w:hAnsi="Arial" w:cs="Arial"/>
          <w:sz w:val="20"/>
          <w:szCs w:val="20"/>
        </w:rPr>
        <w:t> :</w:t>
      </w:r>
    </w:p>
    <w:p w14:paraId="040E39F7" w14:textId="77777777" w:rsidR="00C34187" w:rsidRPr="007708A2" w:rsidRDefault="00C34187" w:rsidP="00221567">
      <w:pPr>
        <w:pStyle w:val="Paragraphedeliste"/>
        <w:numPr>
          <w:ilvl w:val="0"/>
          <w:numId w:val="18"/>
        </w:numPr>
        <w:tabs>
          <w:tab w:val="right" w:pos="9000"/>
        </w:tabs>
        <w:rPr>
          <w:rFonts w:ascii="Arial" w:hAnsi="Arial" w:cs="Arial"/>
        </w:rPr>
      </w:pPr>
      <w:r w:rsidRPr="007708A2">
        <w:rPr>
          <w:rFonts w:ascii="Arial" w:hAnsi="Arial" w:cs="Arial"/>
        </w:rPr>
        <w:t>Mesure de courant </w:t>
      </w:r>
      <w:r w:rsidR="00C72C01" w:rsidRPr="007708A2">
        <w:rPr>
          <w:rFonts w:ascii="Arial" w:hAnsi="Arial" w:cs="Arial"/>
        </w:rPr>
        <w:t>des SMU (</w:t>
      </w:r>
      <w:r w:rsidR="00215CFB">
        <w:rPr>
          <w:rFonts w:ascii="Arial" w:hAnsi="Arial" w:cs="Arial"/>
        </w:rPr>
        <w:t>15</w:t>
      </w:r>
      <w:r w:rsidR="00C72C01" w:rsidRPr="007708A2">
        <w:rPr>
          <w:rFonts w:ascii="Arial" w:hAnsi="Arial" w:cs="Arial"/>
        </w:rPr>
        <w:t xml:space="preserve"> %)</w:t>
      </w:r>
    </w:p>
    <w:p w14:paraId="30D264F0" w14:textId="77777777" w:rsidR="00C34187" w:rsidRPr="007708A2" w:rsidRDefault="00215CFB" w:rsidP="00221567">
      <w:pPr>
        <w:pStyle w:val="Paragraphedeliste"/>
        <w:numPr>
          <w:ilvl w:val="0"/>
          <w:numId w:val="18"/>
        </w:numPr>
        <w:tabs>
          <w:tab w:val="right" w:pos="9000"/>
        </w:tabs>
        <w:rPr>
          <w:rFonts w:ascii="Arial" w:hAnsi="Arial" w:cs="Arial"/>
        </w:rPr>
      </w:pPr>
      <w:r>
        <w:rPr>
          <w:rFonts w:ascii="Arial" w:hAnsi="Arial" w:cs="Arial"/>
        </w:rPr>
        <w:t>Mesure de c</w:t>
      </w:r>
      <w:r w:rsidR="00C34187" w:rsidRPr="007708A2">
        <w:rPr>
          <w:rFonts w:ascii="Arial" w:hAnsi="Arial" w:cs="Arial"/>
        </w:rPr>
        <w:t>apacité</w:t>
      </w:r>
      <w:r w:rsidR="00C72C01" w:rsidRPr="007708A2">
        <w:rPr>
          <w:rFonts w:ascii="Arial" w:hAnsi="Arial" w:cs="Arial"/>
        </w:rPr>
        <w:t xml:space="preserve"> d</w:t>
      </w:r>
      <w:r>
        <w:rPr>
          <w:rFonts w:ascii="Arial" w:hAnsi="Arial" w:cs="Arial"/>
        </w:rPr>
        <w:t>u capacimètre</w:t>
      </w:r>
      <w:r w:rsidR="00C72C01" w:rsidRPr="007708A2">
        <w:rPr>
          <w:rFonts w:ascii="Arial" w:hAnsi="Arial" w:cs="Arial"/>
        </w:rPr>
        <w:t xml:space="preserve"> (</w:t>
      </w:r>
      <w:r>
        <w:rPr>
          <w:rFonts w:ascii="Arial" w:hAnsi="Arial" w:cs="Arial"/>
        </w:rPr>
        <w:t>15</w:t>
      </w:r>
      <w:r w:rsidR="00C72C01" w:rsidRPr="007708A2">
        <w:rPr>
          <w:rFonts w:ascii="Arial" w:hAnsi="Arial" w:cs="Arial"/>
        </w:rPr>
        <w:t xml:space="preserve"> %)</w:t>
      </w:r>
    </w:p>
    <w:p w14:paraId="12772B79" w14:textId="77777777" w:rsidR="00F66B49" w:rsidRPr="007708A2" w:rsidRDefault="00F66B49" w:rsidP="00221567">
      <w:pPr>
        <w:pStyle w:val="Paragraphedeliste"/>
        <w:numPr>
          <w:ilvl w:val="0"/>
          <w:numId w:val="18"/>
        </w:numPr>
        <w:tabs>
          <w:tab w:val="right" w:pos="9000"/>
        </w:tabs>
        <w:rPr>
          <w:rFonts w:ascii="Arial" w:hAnsi="Arial" w:cs="Arial"/>
        </w:rPr>
      </w:pPr>
      <w:r w:rsidRPr="007708A2">
        <w:rPr>
          <w:rFonts w:ascii="Arial" w:hAnsi="Arial" w:cs="Arial"/>
        </w:rPr>
        <w:t>Facilité d’utilisation </w:t>
      </w:r>
      <w:r w:rsidR="00C72C01" w:rsidRPr="007708A2">
        <w:rPr>
          <w:rFonts w:ascii="Arial" w:hAnsi="Arial" w:cs="Arial"/>
        </w:rPr>
        <w:t>de l’équipement (1</w:t>
      </w:r>
      <w:r w:rsidR="00215CFB">
        <w:rPr>
          <w:rFonts w:ascii="Arial" w:hAnsi="Arial" w:cs="Arial"/>
        </w:rPr>
        <w:t>5</w:t>
      </w:r>
      <w:r w:rsidR="00C72C01" w:rsidRPr="007708A2">
        <w:rPr>
          <w:rFonts w:ascii="Arial" w:hAnsi="Arial" w:cs="Arial"/>
        </w:rPr>
        <w:t>%)</w:t>
      </w:r>
    </w:p>
    <w:p w14:paraId="00CB8419" w14:textId="77777777" w:rsidR="00C72C01" w:rsidRDefault="00C72C01" w:rsidP="00D356E7">
      <w:pPr>
        <w:tabs>
          <w:tab w:val="right" w:pos="9000"/>
        </w:tabs>
        <w:rPr>
          <w:rFonts w:ascii="Calibri" w:hAnsi="Calibri"/>
          <w:b/>
          <w:szCs w:val="28"/>
        </w:rPr>
      </w:pPr>
    </w:p>
    <w:p w14:paraId="1A975CF8" w14:textId="77777777" w:rsidR="00135D0E" w:rsidRPr="00D356E7" w:rsidRDefault="00135D0E" w:rsidP="00D356E7">
      <w:pPr>
        <w:tabs>
          <w:tab w:val="right" w:pos="9000"/>
        </w:tabs>
        <w:rPr>
          <w:rFonts w:ascii="Arial" w:hAnsi="Arial" w:cs="Arial"/>
          <w:sz w:val="20"/>
          <w:szCs w:val="20"/>
        </w:rPr>
      </w:pPr>
      <w:r w:rsidRPr="00F812F8">
        <w:rPr>
          <w:rFonts w:ascii="Calibri" w:hAnsi="Calibri"/>
          <w:b/>
          <w:szCs w:val="28"/>
        </w:rPr>
        <w:t xml:space="preserve">Critère n° 2 – Prix des prestations </w:t>
      </w:r>
      <w:r w:rsidR="00C72C01">
        <w:rPr>
          <w:rFonts w:ascii="Calibri" w:hAnsi="Calibri"/>
          <w:b/>
          <w:szCs w:val="28"/>
        </w:rPr>
        <w:t>(45 %)</w:t>
      </w:r>
    </w:p>
    <w:p w14:paraId="3BD65E2D" w14:textId="77777777" w:rsidR="00135D0E" w:rsidRDefault="00135D0E" w:rsidP="00135D0E">
      <w:pPr>
        <w:tabs>
          <w:tab w:val="right" w:pos="9000"/>
        </w:tabs>
        <w:rPr>
          <w:rFonts w:ascii="Arial" w:hAnsi="Arial" w:cs="Arial"/>
          <w:sz w:val="20"/>
          <w:szCs w:val="20"/>
        </w:rPr>
      </w:pPr>
      <w:r w:rsidRPr="00F812F8">
        <w:rPr>
          <w:rFonts w:ascii="Arial" w:hAnsi="Arial" w:cs="Arial"/>
          <w:sz w:val="20"/>
          <w:szCs w:val="20"/>
        </w:rPr>
        <w:t>La société fournira une décomposition de son prix global et forfaitaire</w:t>
      </w:r>
      <w:r>
        <w:rPr>
          <w:rFonts w:ascii="Arial" w:hAnsi="Arial" w:cs="Arial"/>
          <w:sz w:val="20"/>
          <w:szCs w:val="20"/>
        </w:rPr>
        <w:t xml:space="preserve"> </w:t>
      </w:r>
    </w:p>
    <w:p w14:paraId="29E7BFA6" w14:textId="77777777" w:rsidR="00135D0E" w:rsidRDefault="00135D0E" w:rsidP="00135D0E">
      <w:pPr>
        <w:tabs>
          <w:tab w:val="right" w:pos="9000"/>
        </w:tabs>
        <w:jc w:val="both"/>
        <w:rPr>
          <w:rFonts w:ascii="Calibri" w:hAnsi="Calibri"/>
          <w:b/>
          <w:szCs w:val="28"/>
        </w:rPr>
      </w:pPr>
      <w:r w:rsidRPr="00F812F8">
        <w:rPr>
          <w:rFonts w:ascii="Calibri" w:hAnsi="Calibri"/>
          <w:b/>
          <w:szCs w:val="28"/>
        </w:rPr>
        <w:lastRenderedPageBreak/>
        <w:t xml:space="preserve">Critère n° </w:t>
      </w:r>
      <w:r>
        <w:rPr>
          <w:rFonts w:ascii="Calibri" w:hAnsi="Calibri"/>
          <w:b/>
          <w:szCs w:val="28"/>
        </w:rPr>
        <w:t>3</w:t>
      </w:r>
      <w:r w:rsidRPr="00F812F8">
        <w:rPr>
          <w:rFonts w:ascii="Calibri" w:hAnsi="Calibri"/>
          <w:b/>
          <w:szCs w:val="28"/>
        </w:rPr>
        <w:t xml:space="preserve"> – </w:t>
      </w:r>
      <w:r>
        <w:rPr>
          <w:rFonts w:ascii="Calibri" w:hAnsi="Calibri"/>
          <w:b/>
          <w:szCs w:val="28"/>
        </w:rPr>
        <w:t>Développement durable et Responsabilité Sociétale</w:t>
      </w:r>
    </w:p>
    <w:p w14:paraId="3AB016A0" w14:textId="77777777" w:rsidR="0081158B" w:rsidRDefault="00135D0E" w:rsidP="0081158B">
      <w:pPr>
        <w:tabs>
          <w:tab w:val="right" w:pos="9000"/>
        </w:tabs>
        <w:rPr>
          <w:rFonts w:ascii="Arial" w:hAnsi="Arial" w:cs="Arial"/>
          <w:sz w:val="20"/>
          <w:szCs w:val="20"/>
          <w:highlight w:val="yellow"/>
        </w:rPr>
      </w:pPr>
      <w:r w:rsidRPr="006239F8">
        <w:rPr>
          <w:rFonts w:ascii="Arial" w:hAnsi="Arial" w:cs="Arial"/>
          <w:sz w:val="20"/>
          <w:szCs w:val="20"/>
        </w:rPr>
        <w:t>L</w:t>
      </w:r>
      <w:r>
        <w:rPr>
          <w:rFonts w:ascii="Arial" w:hAnsi="Arial" w:cs="Arial"/>
          <w:sz w:val="20"/>
          <w:szCs w:val="20"/>
        </w:rPr>
        <w:t>e développement durable et la responsabilité sociétale seront appréciés</w:t>
      </w:r>
      <w:r w:rsidRPr="006239F8">
        <w:rPr>
          <w:rFonts w:ascii="Arial" w:hAnsi="Arial" w:cs="Arial"/>
          <w:sz w:val="20"/>
          <w:szCs w:val="20"/>
        </w:rPr>
        <w:t xml:space="preserve"> au vu des éléments suivants</w:t>
      </w:r>
      <w:r>
        <w:rPr>
          <w:rFonts w:ascii="Arial" w:hAnsi="Arial" w:cs="Arial"/>
          <w:sz w:val="20"/>
          <w:szCs w:val="20"/>
        </w:rPr>
        <w:t xml:space="preserve"> : </w:t>
      </w:r>
    </w:p>
    <w:p w14:paraId="1060D15E" w14:textId="77777777" w:rsidR="00083A86" w:rsidRPr="007708A2" w:rsidRDefault="00C34187" w:rsidP="00C34187">
      <w:pPr>
        <w:pStyle w:val="Paragraphedeliste"/>
        <w:numPr>
          <w:ilvl w:val="0"/>
          <w:numId w:val="18"/>
        </w:numPr>
        <w:tabs>
          <w:tab w:val="right" w:pos="9000"/>
        </w:tabs>
        <w:rPr>
          <w:rFonts w:ascii="Arial" w:hAnsi="Arial" w:cs="Arial"/>
        </w:rPr>
      </w:pPr>
      <w:r w:rsidRPr="007708A2">
        <w:rPr>
          <w:rFonts w:ascii="Arial" w:hAnsi="Arial" w:cs="Arial"/>
        </w:rPr>
        <w:t xml:space="preserve">Consommation énergétique (à l'utilisation, en </w:t>
      </w:r>
      <w:r w:rsidR="008879BB" w:rsidRPr="007708A2">
        <w:rPr>
          <w:rFonts w:ascii="Arial" w:hAnsi="Arial" w:cs="Arial"/>
        </w:rPr>
        <w:t>veille) (</w:t>
      </w:r>
      <w:r w:rsidR="007708A2" w:rsidRPr="007708A2">
        <w:rPr>
          <w:rFonts w:ascii="Arial" w:hAnsi="Arial" w:cs="Arial"/>
        </w:rPr>
        <w:t>5 %)</w:t>
      </w:r>
    </w:p>
    <w:p w14:paraId="6D4CC36F" w14:textId="77777777" w:rsidR="00C34187" w:rsidRPr="007708A2" w:rsidRDefault="00C34187" w:rsidP="00C34187">
      <w:pPr>
        <w:pStyle w:val="Paragraphedeliste"/>
        <w:numPr>
          <w:ilvl w:val="0"/>
          <w:numId w:val="18"/>
        </w:numPr>
        <w:tabs>
          <w:tab w:val="right" w:pos="9000"/>
        </w:tabs>
        <w:rPr>
          <w:rFonts w:ascii="Arial" w:hAnsi="Arial" w:cs="Arial"/>
        </w:rPr>
      </w:pPr>
      <w:r w:rsidRPr="007708A2">
        <w:rPr>
          <w:rFonts w:ascii="Arial" w:hAnsi="Arial" w:cs="Arial"/>
        </w:rPr>
        <w:t>Dispositions arrêtées par l'entreprise en matière de gestion des pièces détachées, des consommables et de l’obsolescence électronique, qualité recyclée des matériaux et composants proposés</w:t>
      </w:r>
      <w:r w:rsidR="007708A2">
        <w:rPr>
          <w:rFonts w:ascii="Arial" w:hAnsi="Arial" w:cs="Arial"/>
        </w:rPr>
        <w:t xml:space="preserve"> (3 %)</w:t>
      </w:r>
    </w:p>
    <w:p w14:paraId="544CCBE0" w14:textId="20F40C91" w:rsidR="007708A2" w:rsidRPr="0093067E" w:rsidRDefault="0093067E" w:rsidP="0093067E">
      <w:pPr>
        <w:pStyle w:val="Paragraphedeliste"/>
        <w:numPr>
          <w:ilvl w:val="0"/>
          <w:numId w:val="18"/>
        </w:numPr>
        <w:tabs>
          <w:tab w:val="right" w:pos="9000"/>
        </w:tabs>
      </w:pPr>
      <w:r w:rsidRPr="007708A2">
        <w:rPr>
          <w:rFonts w:ascii="Arial" w:hAnsi="Arial" w:cs="Arial"/>
        </w:rPr>
        <w:t>Engagements en matière de responsabilité sociale, tels que des politiques de diversité, d'égalité des chances et de conditions de travai</w:t>
      </w:r>
      <w:r>
        <w:rPr>
          <w:rFonts w:ascii="Arial" w:hAnsi="Arial" w:cs="Arial"/>
        </w:rPr>
        <w:t>l (2%)</w:t>
      </w:r>
    </w:p>
    <w:tbl>
      <w:tblPr>
        <w:tblW w:w="9212" w:type="dxa"/>
        <w:tblInd w:w="9" w:type="dxa"/>
        <w:tblCellMar>
          <w:left w:w="0" w:type="dxa"/>
          <w:right w:w="0" w:type="dxa"/>
        </w:tblCellMar>
        <w:tblLook w:val="0000" w:firstRow="0" w:lastRow="0" w:firstColumn="0" w:lastColumn="0" w:noHBand="0" w:noVBand="0"/>
      </w:tblPr>
      <w:tblGrid>
        <w:gridCol w:w="9212"/>
      </w:tblGrid>
      <w:tr w:rsidR="00135D0E" w:rsidRPr="0081158B" w14:paraId="39260D50" w14:textId="77777777" w:rsidTr="008F2013">
        <w:tc>
          <w:tcPr>
            <w:tcW w:w="9212" w:type="dxa"/>
            <w:shd w:val="clear" w:color="auto" w:fill="E6E6E6"/>
          </w:tcPr>
          <w:p w14:paraId="21363F45" w14:textId="77777777" w:rsidR="00135D0E" w:rsidRPr="0081158B" w:rsidRDefault="00135D0E" w:rsidP="00161EC7">
            <w:pPr>
              <w:keepLines/>
              <w:pageBreakBefore/>
              <w:widowControl w:val="0"/>
              <w:spacing w:after="0" w:line="240" w:lineRule="auto"/>
              <w:ind w:right="96"/>
              <w:rPr>
                <w:rFonts w:ascii="Arial" w:hAnsi="Arial" w:cs="Arial"/>
              </w:rPr>
            </w:pPr>
            <w:r w:rsidRPr="0081158B">
              <w:rPr>
                <w:rFonts w:ascii="Arial" w:hAnsi="Arial" w:cs="Arial"/>
                <w:b/>
                <w:bCs/>
                <w:color w:val="000000"/>
              </w:rPr>
              <w:lastRenderedPageBreak/>
              <w:t>4- Objet de la prestation</w:t>
            </w:r>
          </w:p>
        </w:tc>
      </w:tr>
    </w:tbl>
    <w:p w14:paraId="03D98856" w14:textId="77777777" w:rsidR="00135D0E" w:rsidRPr="0081158B" w:rsidRDefault="00135D0E" w:rsidP="00135D0E">
      <w:pPr>
        <w:keepLines/>
        <w:widowControl w:val="0"/>
        <w:spacing w:after="0" w:line="240" w:lineRule="auto"/>
        <w:ind w:left="117" w:right="111"/>
        <w:rPr>
          <w:rFonts w:ascii="Arial" w:hAnsi="Arial" w:cs="Arial"/>
          <w:color w:val="000000"/>
          <w:sz w:val="20"/>
          <w:szCs w:val="20"/>
        </w:rPr>
      </w:pPr>
    </w:p>
    <w:p w14:paraId="4B500FA7" w14:textId="77777777" w:rsidR="00135D0E" w:rsidRPr="0081158B" w:rsidRDefault="00135D0E" w:rsidP="00135D0E">
      <w:pPr>
        <w:widowControl w:val="0"/>
        <w:autoSpaceDE w:val="0"/>
        <w:autoSpaceDN w:val="0"/>
        <w:adjustRightInd w:val="0"/>
        <w:spacing w:line="248" w:lineRule="exact"/>
        <w:ind w:right="-20"/>
        <w:rPr>
          <w:rFonts w:ascii="Arial" w:hAnsi="Arial" w:cs="Arial"/>
          <w:b/>
          <w:position w:val="-1"/>
        </w:rPr>
      </w:pPr>
      <w:r w:rsidRPr="0081158B">
        <w:rPr>
          <w:rFonts w:ascii="Arial" w:hAnsi="Arial" w:cs="Arial"/>
          <w:b/>
          <w:spacing w:val="-1"/>
        </w:rPr>
        <w:t>D</w:t>
      </w:r>
      <w:r w:rsidRPr="0081158B">
        <w:rPr>
          <w:rFonts w:ascii="Arial" w:hAnsi="Arial" w:cs="Arial"/>
          <w:b/>
        </w:rPr>
        <w:t>es</w:t>
      </w:r>
      <w:r w:rsidRPr="0081158B">
        <w:rPr>
          <w:rFonts w:ascii="Arial" w:hAnsi="Arial" w:cs="Arial"/>
          <w:b/>
          <w:spacing w:val="-2"/>
        </w:rPr>
        <w:t>c</w:t>
      </w:r>
      <w:r w:rsidRPr="0081158B">
        <w:rPr>
          <w:rFonts w:ascii="Arial" w:hAnsi="Arial" w:cs="Arial"/>
          <w:b/>
          <w:spacing w:val="1"/>
        </w:rPr>
        <w:t>r</w:t>
      </w:r>
      <w:r w:rsidRPr="0081158B">
        <w:rPr>
          <w:rFonts w:ascii="Arial" w:hAnsi="Arial" w:cs="Arial"/>
          <w:b/>
          <w:spacing w:val="-1"/>
        </w:rPr>
        <w:t>i</w:t>
      </w:r>
      <w:r w:rsidRPr="0081158B">
        <w:rPr>
          <w:rFonts w:ascii="Arial" w:hAnsi="Arial" w:cs="Arial"/>
          <w:b/>
        </w:rPr>
        <w:t>p</w:t>
      </w:r>
      <w:r w:rsidRPr="0081158B">
        <w:rPr>
          <w:rFonts w:ascii="Arial" w:hAnsi="Arial" w:cs="Arial"/>
          <w:b/>
          <w:spacing w:val="1"/>
        </w:rPr>
        <w:t>t</w:t>
      </w:r>
      <w:r w:rsidRPr="0081158B">
        <w:rPr>
          <w:rFonts w:ascii="Arial" w:hAnsi="Arial" w:cs="Arial"/>
          <w:b/>
          <w:spacing w:val="-1"/>
        </w:rPr>
        <w:t>i</w:t>
      </w:r>
      <w:r w:rsidRPr="0081158B">
        <w:rPr>
          <w:rFonts w:ascii="Arial" w:hAnsi="Arial" w:cs="Arial"/>
          <w:b/>
        </w:rPr>
        <w:t>on</w:t>
      </w:r>
      <w:r w:rsidRPr="0081158B">
        <w:rPr>
          <w:rFonts w:ascii="Arial" w:hAnsi="Arial" w:cs="Arial"/>
          <w:b/>
          <w:spacing w:val="1"/>
        </w:rPr>
        <w:t xml:space="preserve"> </w:t>
      </w:r>
      <w:r w:rsidRPr="0081158B">
        <w:rPr>
          <w:rFonts w:ascii="Arial" w:hAnsi="Arial" w:cs="Arial"/>
          <w:b/>
        </w:rPr>
        <w:t>des</w:t>
      </w:r>
      <w:r w:rsidRPr="0081158B">
        <w:rPr>
          <w:rFonts w:ascii="Arial" w:hAnsi="Arial" w:cs="Arial"/>
          <w:b/>
          <w:spacing w:val="-4"/>
        </w:rPr>
        <w:t xml:space="preserve"> </w:t>
      </w:r>
      <w:r w:rsidRPr="0081158B">
        <w:rPr>
          <w:rFonts w:ascii="Arial" w:hAnsi="Arial" w:cs="Arial"/>
          <w:b/>
          <w:spacing w:val="3"/>
        </w:rPr>
        <w:t>f</w:t>
      </w:r>
      <w:r w:rsidRPr="0081158B">
        <w:rPr>
          <w:rFonts w:ascii="Arial" w:hAnsi="Arial" w:cs="Arial"/>
          <w:b/>
        </w:rPr>
        <w:t>o</w:t>
      </w:r>
      <w:r w:rsidRPr="0081158B">
        <w:rPr>
          <w:rFonts w:ascii="Arial" w:hAnsi="Arial" w:cs="Arial"/>
          <w:b/>
          <w:spacing w:val="-3"/>
        </w:rPr>
        <w:t>u</w:t>
      </w:r>
      <w:r w:rsidRPr="0081158B">
        <w:rPr>
          <w:rFonts w:ascii="Arial" w:hAnsi="Arial" w:cs="Arial"/>
          <w:b/>
          <w:spacing w:val="1"/>
        </w:rPr>
        <w:t>r</w:t>
      </w:r>
      <w:r w:rsidRPr="0081158B">
        <w:rPr>
          <w:rFonts w:ascii="Arial" w:hAnsi="Arial" w:cs="Arial"/>
          <w:b/>
        </w:rPr>
        <w:t>n</w:t>
      </w:r>
      <w:r w:rsidRPr="0081158B">
        <w:rPr>
          <w:rFonts w:ascii="Arial" w:hAnsi="Arial" w:cs="Arial"/>
          <w:b/>
          <w:spacing w:val="-1"/>
        </w:rPr>
        <w:t>i</w:t>
      </w:r>
      <w:r w:rsidRPr="0081158B">
        <w:rPr>
          <w:rFonts w:ascii="Arial" w:hAnsi="Arial" w:cs="Arial"/>
          <w:b/>
          <w:spacing w:val="1"/>
        </w:rPr>
        <w:t>t</w:t>
      </w:r>
      <w:r w:rsidRPr="0081158B">
        <w:rPr>
          <w:rFonts w:ascii="Arial" w:hAnsi="Arial" w:cs="Arial"/>
          <w:b/>
        </w:rPr>
        <w:t>u</w:t>
      </w:r>
      <w:r w:rsidRPr="0081158B">
        <w:rPr>
          <w:rFonts w:ascii="Arial" w:hAnsi="Arial" w:cs="Arial"/>
          <w:b/>
          <w:spacing w:val="1"/>
        </w:rPr>
        <w:t>r</w:t>
      </w:r>
      <w:r w:rsidRPr="0081158B">
        <w:rPr>
          <w:rFonts w:ascii="Arial" w:hAnsi="Arial" w:cs="Arial"/>
          <w:b/>
        </w:rPr>
        <w:t xml:space="preserve">es </w:t>
      </w:r>
    </w:p>
    <w:p w14:paraId="59754D49" w14:textId="77777777" w:rsidR="00135D0E" w:rsidRPr="00083A86" w:rsidRDefault="00135D0E" w:rsidP="00135D0E">
      <w:pPr>
        <w:pStyle w:val="Corpsdetexte"/>
        <w:rPr>
          <w:rFonts w:ascii="Arial" w:hAnsi="Arial" w:cs="Arial"/>
          <w:spacing w:val="-4"/>
          <w:sz w:val="20"/>
          <w:szCs w:val="20"/>
        </w:rPr>
      </w:pPr>
      <w:r w:rsidRPr="00083A86">
        <w:rPr>
          <w:rFonts w:ascii="Arial" w:hAnsi="Arial" w:cs="Arial"/>
          <w:spacing w:val="-4"/>
          <w:sz w:val="20"/>
          <w:szCs w:val="20"/>
        </w:rPr>
        <w:t>Dans ce cadre, le marché comporte au minimum les prestations suivantes :</w:t>
      </w:r>
    </w:p>
    <w:p w14:paraId="0422DEA3" w14:textId="77777777" w:rsidR="00135D0E" w:rsidRPr="00083A86" w:rsidRDefault="00135D0E" w:rsidP="00135D0E">
      <w:pPr>
        <w:pStyle w:val="Listepuce"/>
        <w:widowControl/>
        <w:numPr>
          <w:ilvl w:val="0"/>
          <w:numId w:val="0"/>
        </w:numPr>
        <w:spacing w:before="120"/>
        <w:ind w:right="0"/>
        <w:rPr>
          <w:rFonts w:ascii="Arial" w:hAnsi="Arial" w:cs="Arial"/>
        </w:rPr>
      </w:pPr>
      <w:r w:rsidRPr="00083A86">
        <w:rPr>
          <w:rFonts w:ascii="Arial" w:hAnsi="Arial" w:cs="Arial"/>
        </w:rPr>
        <w:fldChar w:fldCharType="begin">
          <w:ffData>
            <w:name w:val=""/>
            <w:enabled/>
            <w:calcOnExit w:val="0"/>
            <w:checkBox>
              <w:sizeAuto/>
              <w:default w:val="1"/>
            </w:checkBox>
          </w:ffData>
        </w:fldChar>
      </w:r>
      <w:r w:rsidRPr="00083A86">
        <w:rPr>
          <w:rFonts w:ascii="Arial" w:hAnsi="Arial" w:cs="Arial"/>
        </w:rPr>
        <w:instrText xml:space="preserve"> FORMCHECKBOX </w:instrText>
      </w:r>
      <w:r w:rsidR="0093067E">
        <w:rPr>
          <w:rFonts w:ascii="Arial" w:hAnsi="Arial" w:cs="Arial"/>
        </w:rPr>
      </w:r>
      <w:r w:rsidR="0093067E">
        <w:rPr>
          <w:rFonts w:ascii="Arial" w:hAnsi="Arial" w:cs="Arial"/>
        </w:rPr>
        <w:fldChar w:fldCharType="separate"/>
      </w:r>
      <w:r w:rsidRPr="00083A86">
        <w:rPr>
          <w:rFonts w:ascii="Arial" w:hAnsi="Arial" w:cs="Arial"/>
        </w:rPr>
        <w:fldChar w:fldCharType="end"/>
      </w:r>
      <w:r w:rsidRPr="00083A86">
        <w:rPr>
          <w:rFonts w:ascii="Arial" w:hAnsi="Arial" w:cs="Arial"/>
        </w:rPr>
        <w:t xml:space="preserve"> L’acquisition</w:t>
      </w:r>
    </w:p>
    <w:bookmarkStart w:id="1" w:name="CaseACocher108"/>
    <w:p w14:paraId="48C3C305" w14:textId="77777777" w:rsidR="00135D0E" w:rsidRPr="00083A86" w:rsidRDefault="00135D0E" w:rsidP="00135D0E">
      <w:pPr>
        <w:pStyle w:val="Listepuce"/>
        <w:widowControl/>
        <w:numPr>
          <w:ilvl w:val="0"/>
          <w:numId w:val="0"/>
        </w:numPr>
        <w:spacing w:before="120"/>
        <w:ind w:right="0"/>
        <w:rPr>
          <w:rFonts w:ascii="Arial" w:hAnsi="Arial" w:cs="Arial"/>
        </w:rPr>
      </w:pPr>
      <w:r w:rsidRPr="00083A86">
        <w:rPr>
          <w:rFonts w:ascii="Arial" w:hAnsi="Arial" w:cs="Arial"/>
        </w:rPr>
        <w:fldChar w:fldCharType="begin">
          <w:ffData>
            <w:name w:val="CaseACocher108"/>
            <w:enabled/>
            <w:calcOnExit w:val="0"/>
            <w:checkBox>
              <w:sizeAuto/>
              <w:default w:val="1"/>
            </w:checkBox>
          </w:ffData>
        </w:fldChar>
      </w:r>
      <w:r w:rsidRPr="00083A86">
        <w:rPr>
          <w:rFonts w:ascii="Arial" w:hAnsi="Arial" w:cs="Arial"/>
        </w:rPr>
        <w:instrText xml:space="preserve"> FORMCHECKBOX </w:instrText>
      </w:r>
      <w:r w:rsidR="0093067E">
        <w:rPr>
          <w:rFonts w:ascii="Arial" w:hAnsi="Arial" w:cs="Arial"/>
        </w:rPr>
      </w:r>
      <w:r w:rsidR="0093067E">
        <w:rPr>
          <w:rFonts w:ascii="Arial" w:hAnsi="Arial" w:cs="Arial"/>
        </w:rPr>
        <w:fldChar w:fldCharType="separate"/>
      </w:r>
      <w:r w:rsidRPr="00083A86">
        <w:rPr>
          <w:rFonts w:ascii="Arial" w:hAnsi="Arial" w:cs="Arial"/>
        </w:rPr>
        <w:fldChar w:fldCharType="end"/>
      </w:r>
      <w:bookmarkEnd w:id="1"/>
      <w:r w:rsidRPr="00083A86">
        <w:rPr>
          <w:rFonts w:ascii="Arial" w:hAnsi="Arial" w:cs="Arial"/>
        </w:rPr>
        <w:t xml:space="preserve"> La livraison</w:t>
      </w:r>
    </w:p>
    <w:p w14:paraId="191D6C50" w14:textId="77777777" w:rsidR="00135D0E" w:rsidRPr="00083A86" w:rsidRDefault="00135D0E" w:rsidP="00135D0E">
      <w:pPr>
        <w:pStyle w:val="Listepuce"/>
        <w:widowControl/>
        <w:numPr>
          <w:ilvl w:val="0"/>
          <w:numId w:val="0"/>
        </w:numPr>
        <w:spacing w:before="120"/>
        <w:ind w:right="0"/>
        <w:rPr>
          <w:rFonts w:ascii="Arial" w:hAnsi="Arial" w:cs="Arial"/>
        </w:rPr>
      </w:pPr>
      <w:r w:rsidRPr="00083A86">
        <w:rPr>
          <w:rFonts w:ascii="Arial" w:hAnsi="Arial" w:cs="Arial"/>
        </w:rPr>
        <w:fldChar w:fldCharType="begin">
          <w:ffData>
            <w:name w:val=""/>
            <w:enabled/>
            <w:calcOnExit w:val="0"/>
            <w:checkBox>
              <w:sizeAuto/>
              <w:default w:val="1"/>
            </w:checkBox>
          </w:ffData>
        </w:fldChar>
      </w:r>
      <w:r w:rsidRPr="00083A86">
        <w:rPr>
          <w:rFonts w:ascii="Arial" w:hAnsi="Arial" w:cs="Arial"/>
        </w:rPr>
        <w:instrText xml:space="preserve"> FORMCHECKBOX </w:instrText>
      </w:r>
      <w:r w:rsidR="0093067E">
        <w:rPr>
          <w:rFonts w:ascii="Arial" w:hAnsi="Arial" w:cs="Arial"/>
        </w:rPr>
      </w:r>
      <w:r w:rsidR="0093067E">
        <w:rPr>
          <w:rFonts w:ascii="Arial" w:hAnsi="Arial" w:cs="Arial"/>
        </w:rPr>
        <w:fldChar w:fldCharType="separate"/>
      </w:r>
      <w:r w:rsidRPr="00083A86">
        <w:rPr>
          <w:rFonts w:ascii="Arial" w:hAnsi="Arial" w:cs="Arial"/>
        </w:rPr>
        <w:fldChar w:fldCharType="end"/>
      </w:r>
      <w:r w:rsidRPr="00083A86">
        <w:rPr>
          <w:rFonts w:ascii="Arial" w:hAnsi="Arial" w:cs="Arial"/>
        </w:rPr>
        <w:t xml:space="preserve"> L’installation</w:t>
      </w:r>
    </w:p>
    <w:p w14:paraId="18D0F635" w14:textId="77777777" w:rsidR="00135D0E" w:rsidRPr="00083A86" w:rsidRDefault="00135D0E" w:rsidP="00135D0E">
      <w:pPr>
        <w:pStyle w:val="Listepuce"/>
        <w:widowControl/>
        <w:numPr>
          <w:ilvl w:val="0"/>
          <w:numId w:val="0"/>
        </w:numPr>
        <w:spacing w:before="120"/>
        <w:ind w:right="0"/>
        <w:rPr>
          <w:rFonts w:ascii="Arial" w:hAnsi="Arial" w:cs="Arial"/>
        </w:rPr>
      </w:pPr>
      <w:r w:rsidRPr="00083A86">
        <w:rPr>
          <w:rFonts w:ascii="Arial" w:hAnsi="Arial" w:cs="Arial"/>
        </w:rPr>
        <w:fldChar w:fldCharType="begin">
          <w:ffData>
            <w:name w:val=""/>
            <w:enabled/>
            <w:calcOnExit w:val="0"/>
            <w:checkBox>
              <w:sizeAuto/>
              <w:default w:val="1"/>
            </w:checkBox>
          </w:ffData>
        </w:fldChar>
      </w:r>
      <w:r w:rsidRPr="00083A86">
        <w:rPr>
          <w:rFonts w:ascii="Arial" w:hAnsi="Arial" w:cs="Arial"/>
        </w:rPr>
        <w:instrText xml:space="preserve"> FORMCHECKBOX </w:instrText>
      </w:r>
      <w:r w:rsidR="0093067E">
        <w:rPr>
          <w:rFonts w:ascii="Arial" w:hAnsi="Arial" w:cs="Arial"/>
        </w:rPr>
      </w:r>
      <w:r w:rsidR="0093067E">
        <w:rPr>
          <w:rFonts w:ascii="Arial" w:hAnsi="Arial" w:cs="Arial"/>
        </w:rPr>
        <w:fldChar w:fldCharType="separate"/>
      </w:r>
      <w:r w:rsidRPr="00083A86">
        <w:rPr>
          <w:rFonts w:ascii="Arial" w:hAnsi="Arial" w:cs="Arial"/>
        </w:rPr>
        <w:fldChar w:fldCharType="end"/>
      </w:r>
      <w:r w:rsidRPr="00083A86">
        <w:rPr>
          <w:rFonts w:ascii="Arial" w:hAnsi="Arial" w:cs="Arial"/>
        </w:rPr>
        <w:t xml:space="preserve"> La mise en service</w:t>
      </w:r>
    </w:p>
    <w:p w14:paraId="23820B20" w14:textId="77777777" w:rsidR="00135D0E" w:rsidRPr="0081158B" w:rsidRDefault="00135D0E" w:rsidP="00135D0E">
      <w:pPr>
        <w:pStyle w:val="Listepuce"/>
        <w:widowControl/>
        <w:numPr>
          <w:ilvl w:val="0"/>
          <w:numId w:val="0"/>
        </w:numPr>
        <w:spacing w:before="120"/>
        <w:ind w:right="0"/>
        <w:rPr>
          <w:rFonts w:ascii="Arial" w:hAnsi="Arial" w:cs="Arial"/>
        </w:rPr>
      </w:pPr>
      <w:r w:rsidRPr="00083A86">
        <w:rPr>
          <w:rFonts w:ascii="Arial" w:hAnsi="Arial" w:cs="Arial"/>
        </w:rPr>
        <w:fldChar w:fldCharType="begin">
          <w:ffData>
            <w:name w:val=""/>
            <w:enabled/>
            <w:calcOnExit w:val="0"/>
            <w:checkBox>
              <w:sizeAuto/>
              <w:default w:val="1"/>
            </w:checkBox>
          </w:ffData>
        </w:fldChar>
      </w:r>
      <w:r w:rsidRPr="00083A86">
        <w:rPr>
          <w:rFonts w:ascii="Arial" w:hAnsi="Arial" w:cs="Arial"/>
        </w:rPr>
        <w:instrText xml:space="preserve"> FORMCHECKBOX </w:instrText>
      </w:r>
      <w:r w:rsidR="0093067E">
        <w:rPr>
          <w:rFonts w:ascii="Arial" w:hAnsi="Arial" w:cs="Arial"/>
        </w:rPr>
      </w:r>
      <w:r w:rsidR="0093067E">
        <w:rPr>
          <w:rFonts w:ascii="Arial" w:hAnsi="Arial" w:cs="Arial"/>
        </w:rPr>
        <w:fldChar w:fldCharType="separate"/>
      </w:r>
      <w:r w:rsidRPr="00083A86">
        <w:rPr>
          <w:rFonts w:ascii="Arial" w:hAnsi="Arial" w:cs="Arial"/>
        </w:rPr>
        <w:fldChar w:fldCharType="end"/>
      </w:r>
      <w:r w:rsidRPr="00083A86">
        <w:rPr>
          <w:rFonts w:ascii="Arial" w:hAnsi="Arial" w:cs="Arial"/>
        </w:rPr>
        <w:t xml:space="preserve"> La garantie</w:t>
      </w:r>
    </w:p>
    <w:p w14:paraId="4EF1831F" w14:textId="77777777" w:rsidR="00135D0E" w:rsidRDefault="00135D0E" w:rsidP="00135D0E">
      <w:pPr>
        <w:rPr>
          <w:rFonts w:ascii="Arial" w:hAnsi="Arial" w:cs="Arial"/>
          <w:sz w:val="20"/>
          <w:szCs w:val="20"/>
        </w:rPr>
      </w:pPr>
    </w:p>
    <w:p w14:paraId="22401474" w14:textId="77777777" w:rsidR="0081158B" w:rsidRDefault="00135D0E" w:rsidP="0081158B">
      <w:pPr>
        <w:rPr>
          <w:rFonts w:ascii="Arial" w:hAnsi="Arial" w:cs="Arial"/>
          <w:i/>
          <w:sz w:val="18"/>
          <w:szCs w:val="18"/>
        </w:rPr>
      </w:pPr>
      <w:r w:rsidRPr="00824A9E">
        <w:rPr>
          <w:rFonts w:ascii="Arial" w:hAnsi="Arial" w:cs="Arial"/>
          <w:sz w:val="20"/>
          <w:szCs w:val="20"/>
        </w:rPr>
        <w:t>Spécifications techniques minimales à respecter :</w:t>
      </w:r>
      <w:r>
        <w:rPr>
          <w:rFonts w:ascii="Arial" w:hAnsi="Arial" w:cs="Arial"/>
          <w:sz w:val="20"/>
          <w:szCs w:val="20"/>
        </w:rPr>
        <w:t xml:space="preserve"> </w:t>
      </w:r>
    </w:p>
    <w:p w14:paraId="4C6F63FB" w14:textId="085D48AD" w:rsidR="00DA1692" w:rsidRPr="00DA1692" w:rsidRDefault="00F36E08" w:rsidP="00083A86">
      <w:pPr>
        <w:spacing w:after="0" w:line="240" w:lineRule="auto"/>
        <w:jc w:val="both"/>
        <w:rPr>
          <w:rFonts w:ascii="Arial" w:eastAsia="Times New Roman" w:hAnsi="Arial" w:cs="Arial"/>
          <w:i/>
          <w:iCs/>
          <w:kern w:val="0"/>
          <w:sz w:val="20"/>
          <w:szCs w:val="20"/>
          <w:lang w:eastAsia="fr-FR" w:bidi="ar-SA"/>
        </w:rPr>
      </w:pPr>
      <w:r w:rsidRPr="00DA1692">
        <w:rPr>
          <w:rFonts w:ascii="Arial" w:eastAsia="Times New Roman" w:hAnsi="Arial" w:cs="Arial"/>
          <w:i/>
          <w:iCs/>
          <w:kern w:val="0"/>
          <w:sz w:val="20"/>
          <w:szCs w:val="20"/>
          <w:lang w:eastAsia="fr-FR" w:bidi="ar-SA"/>
        </w:rPr>
        <w:t>Dans le cadre des enseignements sur les micro-nanotechnologie et les dispositifs semi-conducteurs, plusieurs séances de travaux pratiques ont lieu dans les salles blanche du C2N pour des étudiants en formation initiale, formation par apprentissage et formation continue. L’</w:t>
      </w:r>
      <w:r w:rsidR="001F59F1" w:rsidRPr="00DA1692">
        <w:rPr>
          <w:rFonts w:ascii="Arial" w:eastAsia="Times New Roman" w:hAnsi="Arial" w:cs="Arial"/>
          <w:i/>
          <w:iCs/>
          <w:kern w:val="0"/>
          <w:sz w:val="20"/>
          <w:szCs w:val="20"/>
          <w:lang w:eastAsia="fr-FR" w:bidi="ar-SA"/>
        </w:rPr>
        <w:t>o</w:t>
      </w:r>
      <w:r w:rsidRPr="00DA1692">
        <w:rPr>
          <w:rFonts w:ascii="Arial" w:eastAsia="Times New Roman" w:hAnsi="Arial" w:cs="Arial"/>
          <w:i/>
          <w:iCs/>
          <w:kern w:val="0"/>
          <w:sz w:val="20"/>
          <w:szCs w:val="20"/>
          <w:lang w:eastAsia="fr-FR" w:bidi="ar-SA"/>
        </w:rPr>
        <w:t>bjectif est de fabriquer des dispositifs tels que des Capacité MOS (</w:t>
      </w:r>
      <w:proofErr w:type="spellStart"/>
      <w:r w:rsidRPr="00DA1692">
        <w:rPr>
          <w:rFonts w:ascii="Arial" w:eastAsia="Times New Roman" w:hAnsi="Arial" w:cs="Arial"/>
          <w:i/>
          <w:iCs/>
          <w:kern w:val="0"/>
          <w:sz w:val="20"/>
          <w:szCs w:val="20"/>
          <w:lang w:eastAsia="fr-FR" w:bidi="ar-SA"/>
        </w:rPr>
        <w:t>Metal</w:t>
      </w:r>
      <w:proofErr w:type="spellEnd"/>
      <w:r w:rsidRPr="00DA1692">
        <w:rPr>
          <w:rFonts w:ascii="Arial" w:eastAsia="Times New Roman" w:hAnsi="Arial" w:cs="Arial"/>
          <w:i/>
          <w:iCs/>
          <w:kern w:val="0"/>
          <w:sz w:val="20"/>
          <w:szCs w:val="20"/>
          <w:lang w:eastAsia="fr-FR" w:bidi="ar-SA"/>
        </w:rPr>
        <w:t>-Oxide-Semiconducteur), des Diode MOS voir</w:t>
      </w:r>
      <w:r w:rsidR="001F59F1" w:rsidRPr="00DA1692">
        <w:rPr>
          <w:rFonts w:ascii="Arial" w:eastAsia="Times New Roman" w:hAnsi="Arial" w:cs="Arial"/>
          <w:i/>
          <w:iCs/>
          <w:kern w:val="0"/>
          <w:sz w:val="20"/>
          <w:szCs w:val="20"/>
          <w:lang w:eastAsia="fr-FR" w:bidi="ar-SA"/>
        </w:rPr>
        <w:t>e</w:t>
      </w:r>
      <w:r w:rsidRPr="00DA1692">
        <w:rPr>
          <w:rFonts w:ascii="Arial" w:eastAsia="Times New Roman" w:hAnsi="Arial" w:cs="Arial"/>
          <w:i/>
          <w:iCs/>
          <w:kern w:val="0"/>
          <w:sz w:val="20"/>
          <w:szCs w:val="20"/>
          <w:lang w:eastAsia="fr-FR" w:bidi="ar-SA"/>
        </w:rPr>
        <w:t xml:space="preserve"> des transistors MOSFET qu’il faut caractériser électriquement. Cet équipement </w:t>
      </w:r>
      <w:r w:rsidR="001E08F9" w:rsidRPr="00DA1692">
        <w:rPr>
          <w:rFonts w:ascii="Arial" w:eastAsia="Times New Roman" w:hAnsi="Arial" w:cs="Arial"/>
          <w:i/>
          <w:iCs/>
          <w:kern w:val="0"/>
          <w:sz w:val="20"/>
          <w:szCs w:val="20"/>
          <w:lang w:eastAsia="fr-FR" w:bidi="ar-SA"/>
        </w:rPr>
        <w:t xml:space="preserve">de caractérisation électrique de dispositifs </w:t>
      </w:r>
      <w:r w:rsidRPr="00DA1692">
        <w:rPr>
          <w:rFonts w:ascii="Arial" w:eastAsia="Times New Roman" w:hAnsi="Arial" w:cs="Arial"/>
          <w:i/>
          <w:iCs/>
          <w:kern w:val="0"/>
          <w:sz w:val="20"/>
          <w:szCs w:val="20"/>
          <w:lang w:eastAsia="fr-FR" w:bidi="ar-SA"/>
        </w:rPr>
        <w:t>servira à assurer un large panel de caractérisation de micro-nanodispositifs à base de matériaux semi-conducteurs.</w:t>
      </w:r>
    </w:p>
    <w:p w14:paraId="0FCFFFB2" w14:textId="0A769665" w:rsidR="001E08F9" w:rsidRPr="001E08F9" w:rsidRDefault="00F36E08" w:rsidP="00083A86">
      <w:pPr>
        <w:spacing w:after="0" w:line="240" w:lineRule="auto"/>
        <w:jc w:val="both"/>
        <w:rPr>
          <w:rFonts w:ascii="Arial" w:eastAsia="Times New Roman" w:hAnsi="Arial" w:cs="Arial"/>
          <w:color w:val="000000"/>
          <w:kern w:val="0"/>
          <w:sz w:val="20"/>
          <w:szCs w:val="20"/>
          <w:lang w:eastAsia="fr-FR" w:bidi="ar-SA"/>
        </w:rPr>
      </w:pPr>
      <w:r w:rsidRPr="00DA1692">
        <w:rPr>
          <w:rFonts w:ascii="Arial" w:eastAsia="Times New Roman" w:hAnsi="Arial" w:cs="Arial"/>
          <w:i/>
          <w:iCs/>
          <w:kern w:val="0"/>
          <w:sz w:val="20"/>
          <w:szCs w:val="20"/>
          <w:lang w:eastAsia="fr-FR" w:bidi="ar-SA"/>
        </w:rPr>
        <w:t xml:space="preserve">Il sera </w:t>
      </w:r>
      <w:r w:rsidR="001E08F9" w:rsidRPr="00DA1692">
        <w:rPr>
          <w:rFonts w:ascii="Arial" w:eastAsia="Times New Roman" w:hAnsi="Arial" w:cs="Arial"/>
          <w:i/>
          <w:iCs/>
          <w:kern w:val="0"/>
          <w:sz w:val="20"/>
          <w:szCs w:val="20"/>
          <w:lang w:eastAsia="fr-FR" w:bidi="ar-SA"/>
        </w:rPr>
        <w:t>connecté à un banc de mesure électriques sous pointe</w:t>
      </w:r>
      <w:r w:rsidR="001F59F1" w:rsidRPr="00DA1692">
        <w:rPr>
          <w:rFonts w:ascii="Arial" w:eastAsia="Times New Roman" w:hAnsi="Arial" w:cs="Arial"/>
          <w:i/>
          <w:iCs/>
          <w:kern w:val="0"/>
          <w:sz w:val="20"/>
          <w:szCs w:val="20"/>
          <w:lang w:eastAsia="fr-FR" w:bidi="ar-SA"/>
        </w:rPr>
        <w:t>s</w:t>
      </w:r>
      <w:r w:rsidRPr="00DA1692">
        <w:rPr>
          <w:rFonts w:ascii="Arial" w:eastAsia="Times New Roman" w:hAnsi="Arial" w:cs="Arial"/>
          <w:i/>
          <w:iCs/>
          <w:kern w:val="0"/>
          <w:sz w:val="20"/>
          <w:szCs w:val="20"/>
          <w:lang w:eastAsia="fr-FR" w:bidi="ar-SA"/>
        </w:rPr>
        <w:t xml:space="preserve"> (inferieures à 100MHz) situé dans les salles blanches du C2N</w:t>
      </w:r>
      <w:r w:rsidR="001F59F1" w:rsidRPr="00DA1692">
        <w:rPr>
          <w:rFonts w:ascii="Arial" w:eastAsia="Times New Roman" w:hAnsi="Arial" w:cs="Arial"/>
          <w:i/>
          <w:iCs/>
          <w:kern w:val="0"/>
          <w:sz w:val="20"/>
          <w:szCs w:val="20"/>
          <w:lang w:eastAsia="fr-FR" w:bidi="ar-SA"/>
        </w:rPr>
        <w:t xml:space="preserve">. </w:t>
      </w:r>
      <w:r w:rsidR="001E08F9" w:rsidRPr="001E08F9">
        <w:rPr>
          <w:rFonts w:ascii="Arial" w:eastAsia="Times New Roman" w:hAnsi="Arial" w:cs="Arial"/>
          <w:i/>
          <w:iCs/>
          <w:color w:val="000000"/>
          <w:kern w:val="0"/>
          <w:sz w:val="20"/>
          <w:szCs w:val="20"/>
          <w:lang w:eastAsia="fr-FR" w:bidi="ar-SA"/>
        </w:rPr>
        <w:t>Pour ce faire, il devra comporter au moins 3 SMU (Source-</w:t>
      </w:r>
      <w:proofErr w:type="spellStart"/>
      <w:r w:rsidR="001E08F9" w:rsidRPr="001E08F9">
        <w:rPr>
          <w:rFonts w:ascii="Arial" w:eastAsia="Times New Roman" w:hAnsi="Arial" w:cs="Arial"/>
          <w:i/>
          <w:iCs/>
          <w:color w:val="000000"/>
          <w:kern w:val="0"/>
          <w:sz w:val="20"/>
          <w:szCs w:val="20"/>
          <w:lang w:eastAsia="fr-FR" w:bidi="ar-SA"/>
        </w:rPr>
        <w:t>Measure</w:t>
      </w:r>
      <w:proofErr w:type="spellEnd"/>
      <w:r w:rsidR="001E08F9" w:rsidRPr="001E08F9">
        <w:rPr>
          <w:rFonts w:ascii="Arial" w:eastAsia="Times New Roman" w:hAnsi="Arial" w:cs="Arial"/>
          <w:i/>
          <w:iCs/>
          <w:color w:val="000000"/>
          <w:kern w:val="0"/>
          <w:sz w:val="20"/>
          <w:szCs w:val="20"/>
          <w:lang w:eastAsia="fr-FR" w:bidi="ar-SA"/>
        </w:rPr>
        <w:t xml:space="preserve"> Unit) ayant une gamme de mesure de courant large (du </w:t>
      </w:r>
      <w:proofErr w:type="spellStart"/>
      <w:r w:rsidR="001E08F9" w:rsidRPr="001E08F9">
        <w:rPr>
          <w:rFonts w:ascii="Arial" w:eastAsia="Times New Roman" w:hAnsi="Arial" w:cs="Arial"/>
          <w:i/>
          <w:iCs/>
          <w:color w:val="000000"/>
          <w:kern w:val="0"/>
          <w:sz w:val="20"/>
          <w:szCs w:val="20"/>
          <w:lang w:eastAsia="fr-FR" w:bidi="ar-SA"/>
        </w:rPr>
        <w:t>pA</w:t>
      </w:r>
      <w:proofErr w:type="spellEnd"/>
      <w:r w:rsidR="001E08F9" w:rsidRPr="001E08F9">
        <w:rPr>
          <w:rFonts w:ascii="Arial" w:eastAsia="Times New Roman" w:hAnsi="Arial" w:cs="Arial"/>
          <w:i/>
          <w:iCs/>
          <w:color w:val="000000"/>
          <w:kern w:val="0"/>
          <w:sz w:val="20"/>
          <w:szCs w:val="20"/>
          <w:lang w:eastAsia="fr-FR" w:bidi="ar-SA"/>
        </w:rPr>
        <w:t xml:space="preserve"> à plusieurs 100</w:t>
      </w:r>
      <w:r w:rsidR="001E08F9" w:rsidRPr="001E08F9">
        <w:rPr>
          <w:rFonts w:ascii="Arial" w:eastAsia="Times New Roman" w:hAnsi="Arial" w:cs="Arial"/>
          <w:i/>
          <w:iCs/>
          <w:color w:val="000000"/>
          <w:kern w:val="0"/>
          <w:sz w:val="20"/>
          <w:szCs w:val="20"/>
          <w:vertAlign w:val="superscript"/>
          <w:lang w:eastAsia="fr-FR" w:bidi="ar-SA"/>
        </w:rPr>
        <w:t>aine</w:t>
      </w:r>
      <w:r w:rsidR="001E08F9" w:rsidRPr="001E08F9">
        <w:rPr>
          <w:rFonts w:ascii="Arial" w:eastAsia="Times New Roman" w:hAnsi="Arial" w:cs="Arial"/>
          <w:i/>
          <w:iCs/>
          <w:color w:val="000000"/>
          <w:kern w:val="0"/>
          <w:sz w:val="20"/>
          <w:szCs w:val="20"/>
          <w:lang w:eastAsia="fr-FR" w:bidi="ar-SA"/>
        </w:rPr>
        <w:t> de mA) et de tension (du µV à 40V). Il devra être modulable et pourra permettre d’ajouter aisément un ou plusieurs SMU. Il disposera d’un logiciel intégré qui permettra d’interfacer facilement les caractérisations des dispositifs. Un panel de caractérisation sera déjà implémenté et il sera possible de les personnaliser et d’en ajouter des nouveaux. </w:t>
      </w:r>
    </w:p>
    <w:p w14:paraId="399115A6" w14:textId="77777777" w:rsidR="001E08F9" w:rsidRPr="001E08F9" w:rsidRDefault="001E08F9" w:rsidP="00083A86">
      <w:pPr>
        <w:spacing w:after="0" w:line="240" w:lineRule="auto"/>
        <w:jc w:val="both"/>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 </w:t>
      </w:r>
    </w:p>
    <w:p w14:paraId="0DF84DCF" w14:textId="77777777" w:rsidR="001E08F9" w:rsidRPr="001E08F9" w:rsidRDefault="001E08F9" w:rsidP="001E08F9">
      <w:p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Spécifications techniques :</w:t>
      </w:r>
    </w:p>
    <w:p w14:paraId="09CDC323" w14:textId="77777777" w:rsidR="001E08F9" w:rsidRPr="001E08F9" w:rsidRDefault="001E08F9" w:rsidP="001E08F9">
      <w:pPr>
        <w:numPr>
          <w:ilvl w:val="0"/>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Gamme de sensibilité des SMU :</w:t>
      </w:r>
    </w:p>
    <w:p w14:paraId="35C3CD63" w14:textId="77777777" w:rsidR="001E08F9" w:rsidRPr="001E08F9" w:rsidRDefault="001E08F9" w:rsidP="001E08F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 xml:space="preserve">Gamme pour </w:t>
      </w:r>
      <w:r w:rsidR="00F66B49" w:rsidRPr="001E08F9">
        <w:rPr>
          <w:rFonts w:ascii="Arial" w:eastAsia="Times New Roman" w:hAnsi="Arial" w:cs="Arial"/>
          <w:i/>
          <w:iCs/>
          <w:color w:val="000000"/>
          <w:kern w:val="0"/>
          <w:sz w:val="20"/>
          <w:szCs w:val="20"/>
          <w:lang w:eastAsia="fr-FR" w:bidi="ar-SA"/>
        </w:rPr>
        <w:t>les hauts courants</w:t>
      </w:r>
      <w:r w:rsidRPr="001E08F9">
        <w:rPr>
          <w:rFonts w:ascii="Arial" w:eastAsia="Times New Roman" w:hAnsi="Arial" w:cs="Arial"/>
          <w:i/>
          <w:iCs/>
          <w:color w:val="000000"/>
          <w:kern w:val="0"/>
          <w:sz w:val="20"/>
          <w:szCs w:val="20"/>
          <w:lang w:eastAsia="fr-FR" w:bidi="ar-SA"/>
        </w:rPr>
        <w:t> : doit atteindre au moins 100mA</w:t>
      </w:r>
    </w:p>
    <w:p w14:paraId="33AB273B" w14:textId="77777777" w:rsidR="001E08F9" w:rsidRPr="00F66B49" w:rsidRDefault="001E08F9" w:rsidP="001E08F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Gamme dans les bas courant</w:t>
      </w:r>
      <w:r w:rsidR="00F66B49">
        <w:rPr>
          <w:rFonts w:ascii="Arial" w:eastAsia="Times New Roman" w:hAnsi="Arial" w:cs="Arial"/>
          <w:i/>
          <w:iCs/>
          <w:color w:val="000000"/>
          <w:kern w:val="0"/>
          <w:sz w:val="20"/>
          <w:szCs w:val="20"/>
          <w:lang w:eastAsia="fr-FR" w:bidi="ar-SA"/>
        </w:rPr>
        <w:t>s</w:t>
      </w:r>
      <w:r w:rsidRPr="001E08F9">
        <w:rPr>
          <w:rFonts w:ascii="Arial" w:eastAsia="Times New Roman" w:hAnsi="Arial" w:cs="Arial"/>
          <w:i/>
          <w:iCs/>
          <w:color w:val="000000"/>
          <w:kern w:val="0"/>
          <w:sz w:val="20"/>
          <w:szCs w:val="20"/>
          <w:lang w:eastAsia="fr-FR" w:bidi="ar-SA"/>
        </w:rPr>
        <w:t xml:space="preserve"> : doit pouvoir mesurer au moins </w:t>
      </w:r>
      <w:r w:rsidR="00F66B49">
        <w:rPr>
          <w:rFonts w:ascii="Arial" w:eastAsia="Times New Roman" w:hAnsi="Arial" w:cs="Arial"/>
          <w:i/>
          <w:iCs/>
          <w:color w:val="000000"/>
          <w:kern w:val="0"/>
          <w:sz w:val="20"/>
          <w:szCs w:val="20"/>
          <w:lang w:eastAsia="fr-FR" w:bidi="ar-SA"/>
        </w:rPr>
        <w:t xml:space="preserve">100 </w:t>
      </w:r>
      <w:proofErr w:type="spellStart"/>
      <w:r w:rsidR="00F66B49">
        <w:rPr>
          <w:rFonts w:ascii="Arial" w:eastAsia="Times New Roman" w:hAnsi="Arial" w:cs="Arial"/>
          <w:i/>
          <w:iCs/>
          <w:color w:val="000000"/>
          <w:kern w:val="0"/>
          <w:sz w:val="20"/>
          <w:szCs w:val="20"/>
          <w:lang w:eastAsia="fr-FR" w:bidi="ar-SA"/>
        </w:rPr>
        <w:t>f</w:t>
      </w:r>
      <w:r w:rsidRPr="001E08F9">
        <w:rPr>
          <w:rFonts w:ascii="Arial" w:eastAsia="Times New Roman" w:hAnsi="Arial" w:cs="Arial"/>
          <w:i/>
          <w:iCs/>
          <w:color w:val="000000"/>
          <w:kern w:val="0"/>
          <w:sz w:val="20"/>
          <w:szCs w:val="20"/>
          <w:lang w:eastAsia="fr-FR" w:bidi="ar-SA"/>
        </w:rPr>
        <w:t>A</w:t>
      </w:r>
      <w:proofErr w:type="spellEnd"/>
    </w:p>
    <w:p w14:paraId="480CDB39" w14:textId="77777777" w:rsidR="00F66B49" w:rsidRPr="001E08F9" w:rsidRDefault="00F66B49" w:rsidP="00F66B4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Gamme pour les haut</w:t>
      </w:r>
      <w:r>
        <w:rPr>
          <w:rFonts w:ascii="Arial" w:eastAsia="Times New Roman" w:hAnsi="Arial" w:cs="Arial"/>
          <w:i/>
          <w:iCs/>
          <w:color w:val="000000"/>
          <w:kern w:val="0"/>
          <w:sz w:val="20"/>
          <w:szCs w:val="20"/>
          <w:lang w:eastAsia="fr-FR" w:bidi="ar-SA"/>
        </w:rPr>
        <w:t>es tensions</w:t>
      </w:r>
      <w:r w:rsidRPr="001E08F9">
        <w:rPr>
          <w:rFonts w:ascii="Arial" w:eastAsia="Times New Roman" w:hAnsi="Arial" w:cs="Arial"/>
          <w:i/>
          <w:iCs/>
          <w:color w:val="000000"/>
          <w:kern w:val="0"/>
          <w:sz w:val="20"/>
          <w:szCs w:val="20"/>
          <w:lang w:eastAsia="fr-FR" w:bidi="ar-SA"/>
        </w:rPr>
        <w:t xml:space="preserve"> : doit atteindre au moins 100</w:t>
      </w:r>
      <w:r>
        <w:rPr>
          <w:rFonts w:ascii="Arial" w:eastAsia="Times New Roman" w:hAnsi="Arial" w:cs="Arial"/>
          <w:i/>
          <w:iCs/>
          <w:color w:val="000000"/>
          <w:kern w:val="0"/>
          <w:sz w:val="20"/>
          <w:szCs w:val="20"/>
          <w:lang w:eastAsia="fr-FR" w:bidi="ar-SA"/>
        </w:rPr>
        <w:t>V</w:t>
      </w:r>
    </w:p>
    <w:p w14:paraId="3042FCEA" w14:textId="77777777" w:rsidR="00F66B49" w:rsidRPr="00F66B49" w:rsidRDefault="00F66B49" w:rsidP="00F66B4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Gamme dans les bas</w:t>
      </w:r>
      <w:r>
        <w:rPr>
          <w:rFonts w:ascii="Arial" w:eastAsia="Times New Roman" w:hAnsi="Arial" w:cs="Arial"/>
          <w:i/>
          <w:iCs/>
          <w:color w:val="000000"/>
          <w:kern w:val="0"/>
          <w:sz w:val="20"/>
          <w:szCs w:val="20"/>
          <w:lang w:eastAsia="fr-FR" w:bidi="ar-SA"/>
        </w:rPr>
        <w:t>ses</w:t>
      </w:r>
      <w:r w:rsidRPr="001E08F9">
        <w:rPr>
          <w:rFonts w:ascii="Arial" w:eastAsia="Times New Roman" w:hAnsi="Arial" w:cs="Arial"/>
          <w:i/>
          <w:iCs/>
          <w:color w:val="000000"/>
          <w:kern w:val="0"/>
          <w:sz w:val="20"/>
          <w:szCs w:val="20"/>
          <w:lang w:eastAsia="fr-FR" w:bidi="ar-SA"/>
        </w:rPr>
        <w:t xml:space="preserve"> </w:t>
      </w:r>
      <w:r>
        <w:rPr>
          <w:rFonts w:ascii="Arial" w:eastAsia="Times New Roman" w:hAnsi="Arial" w:cs="Arial"/>
          <w:i/>
          <w:iCs/>
          <w:color w:val="000000"/>
          <w:kern w:val="0"/>
          <w:sz w:val="20"/>
          <w:szCs w:val="20"/>
          <w:lang w:eastAsia="fr-FR" w:bidi="ar-SA"/>
        </w:rPr>
        <w:t>tensions</w:t>
      </w:r>
      <w:r w:rsidRPr="001E08F9">
        <w:rPr>
          <w:rFonts w:ascii="Arial" w:eastAsia="Times New Roman" w:hAnsi="Arial" w:cs="Arial"/>
          <w:i/>
          <w:iCs/>
          <w:color w:val="000000"/>
          <w:kern w:val="0"/>
          <w:sz w:val="20"/>
          <w:szCs w:val="20"/>
          <w:lang w:eastAsia="fr-FR" w:bidi="ar-SA"/>
        </w:rPr>
        <w:t xml:space="preserve"> : doit pouvoir mesurer au moins </w:t>
      </w:r>
      <w:r>
        <w:rPr>
          <w:rFonts w:ascii="Arial" w:eastAsia="Times New Roman" w:hAnsi="Arial" w:cs="Arial"/>
          <w:i/>
          <w:iCs/>
          <w:color w:val="000000"/>
          <w:kern w:val="0"/>
          <w:sz w:val="20"/>
          <w:szCs w:val="20"/>
          <w:lang w:eastAsia="fr-FR" w:bidi="ar-SA"/>
        </w:rPr>
        <w:t>1</w:t>
      </w:r>
      <w:r w:rsidR="00CA1174">
        <w:rPr>
          <w:rFonts w:ascii="Arial" w:eastAsia="Times New Roman" w:hAnsi="Arial" w:cs="Arial"/>
          <w:i/>
          <w:iCs/>
          <w:color w:val="000000"/>
          <w:kern w:val="0"/>
          <w:sz w:val="20"/>
          <w:szCs w:val="20"/>
          <w:lang w:eastAsia="fr-FR" w:bidi="ar-SA"/>
        </w:rPr>
        <w:t>0</w:t>
      </w:r>
      <w:r w:rsidRPr="001E08F9">
        <w:rPr>
          <w:rFonts w:ascii="Arial" w:eastAsia="Times New Roman" w:hAnsi="Arial" w:cs="Arial"/>
          <w:i/>
          <w:iCs/>
          <w:color w:val="000000"/>
          <w:kern w:val="0"/>
          <w:sz w:val="20"/>
          <w:szCs w:val="20"/>
          <w:lang w:eastAsia="fr-FR" w:bidi="ar-SA"/>
        </w:rPr>
        <w:t xml:space="preserve"> </w:t>
      </w:r>
      <w:r w:rsidR="00CA1174">
        <w:rPr>
          <w:rFonts w:ascii="Arial" w:eastAsia="Times New Roman" w:hAnsi="Arial" w:cs="Arial"/>
          <w:i/>
          <w:iCs/>
          <w:color w:val="000000"/>
          <w:kern w:val="0"/>
          <w:sz w:val="20"/>
          <w:szCs w:val="20"/>
          <w:lang w:eastAsia="fr-FR" w:bidi="ar-SA"/>
        </w:rPr>
        <w:t>µV</w:t>
      </w:r>
    </w:p>
    <w:p w14:paraId="14ED635E" w14:textId="77777777" w:rsidR="00F66B49" w:rsidRPr="00F66B49" w:rsidRDefault="001E08F9" w:rsidP="00F66B4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Fréquence de mesure : DC</w:t>
      </w:r>
    </w:p>
    <w:p w14:paraId="7209D620" w14:textId="77777777" w:rsidR="001E08F9" w:rsidRPr="001E08F9" w:rsidRDefault="001E08F9" w:rsidP="001E08F9">
      <w:pPr>
        <w:numPr>
          <w:ilvl w:val="0"/>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Facilité d’utilisation :</w:t>
      </w:r>
    </w:p>
    <w:p w14:paraId="7E6886AD" w14:textId="77777777" w:rsidR="001E08F9" w:rsidRPr="001E08F9" w:rsidRDefault="001E08F9" w:rsidP="001E08F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 xml:space="preserve">L’appareil devra permettre des branchements aussi simples </w:t>
      </w:r>
      <w:r w:rsidR="001F59F1">
        <w:rPr>
          <w:rFonts w:ascii="Arial" w:eastAsia="Times New Roman" w:hAnsi="Arial" w:cs="Arial"/>
          <w:i/>
          <w:iCs/>
          <w:color w:val="000000"/>
          <w:kern w:val="0"/>
          <w:sz w:val="20"/>
          <w:szCs w:val="20"/>
          <w:lang w:eastAsia="fr-FR" w:bidi="ar-SA"/>
        </w:rPr>
        <w:t xml:space="preserve">que </w:t>
      </w:r>
      <w:r w:rsidRPr="001E08F9">
        <w:rPr>
          <w:rFonts w:ascii="Arial" w:eastAsia="Times New Roman" w:hAnsi="Arial" w:cs="Arial"/>
          <w:i/>
          <w:iCs/>
          <w:color w:val="000000"/>
          <w:kern w:val="0"/>
          <w:sz w:val="20"/>
          <w:szCs w:val="20"/>
          <w:lang w:eastAsia="fr-FR" w:bidi="ar-SA"/>
        </w:rPr>
        <w:t xml:space="preserve">possible pour la liaison avec la station sous </w:t>
      </w:r>
      <w:r w:rsidRPr="00DA1692">
        <w:rPr>
          <w:rFonts w:ascii="Arial" w:eastAsia="Times New Roman" w:hAnsi="Arial" w:cs="Arial"/>
          <w:i/>
          <w:iCs/>
          <w:kern w:val="0"/>
          <w:sz w:val="20"/>
          <w:szCs w:val="20"/>
          <w:lang w:eastAsia="fr-FR" w:bidi="ar-SA"/>
        </w:rPr>
        <w:t>pointe</w:t>
      </w:r>
      <w:r w:rsidR="00F36E08" w:rsidRPr="00DA1692">
        <w:rPr>
          <w:rFonts w:ascii="Arial" w:eastAsia="Times New Roman" w:hAnsi="Arial" w:cs="Arial"/>
          <w:i/>
          <w:iCs/>
          <w:kern w:val="0"/>
          <w:sz w:val="20"/>
          <w:szCs w:val="20"/>
          <w:lang w:eastAsia="fr-FR" w:bidi="ar-SA"/>
        </w:rPr>
        <w:t xml:space="preserve"> avec une connectique coaxiale voir triaxiale.</w:t>
      </w:r>
    </w:p>
    <w:p w14:paraId="0B03A133" w14:textId="77777777" w:rsidR="00682450" w:rsidRPr="00682450" w:rsidRDefault="001E08F9" w:rsidP="001F59F1">
      <w:pPr>
        <w:numPr>
          <w:ilvl w:val="1"/>
          <w:numId w:val="19"/>
        </w:numPr>
        <w:spacing w:after="0" w:line="240" w:lineRule="auto"/>
        <w:jc w:val="both"/>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L’appareil devra comporter un logiciel de pilotage intuitif qui permettra de choisir la mesure réalisée, les items mesurés (courant, tension), la borne de mesure.</w:t>
      </w:r>
    </w:p>
    <w:p w14:paraId="254BC8DE" w14:textId="77777777" w:rsidR="001E08F9" w:rsidRDefault="001E08F9" w:rsidP="001F59F1">
      <w:pPr>
        <w:spacing w:after="0" w:line="240" w:lineRule="auto"/>
        <w:jc w:val="both"/>
        <w:rPr>
          <w:rFonts w:ascii="Arial" w:eastAsia="Times New Roman" w:hAnsi="Arial" w:cs="Arial"/>
          <w:i/>
          <w:iCs/>
          <w:color w:val="000000"/>
          <w:kern w:val="0"/>
          <w:sz w:val="20"/>
          <w:szCs w:val="20"/>
          <w:lang w:eastAsia="fr-FR" w:bidi="ar-SA"/>
        </w:rPr>
      </w:pPr>
      <w:r w:rsidRPr="001E08F9">
        <w:rPr>
          <w:rFonts w:ascii="Arial" w:eastAsia="Times New Roman" w:hAnsi="Arial" w:cs="Arial"/>
          <w:i/>
          <w:iCs/>
          <w:color w:val="000000"/>
          <w:kern w:val="0"/>
          <w:sz w:val="20"/>
          <w:szCs w:val="20"/>
          <w:lang w:eastAsia="fr-FR" w:bidi="ar-SA"/>
        </w:rPr>
        <w:t>Le logiciel de pilotage pourra permettre d’extraire des informations supplémentaires issu</w:t>
      </w:r>
      <w:r w:rsidR="001F59F1">
        <w:rPr>
          <w:rFonts w:ascii="Arial" w:eastAsia="Times New Roman" w:hAnsi="Arial" w:cs="Arial"/>
          <w:i/>
          <w:iCs/>
          <w:color w:val="000000"/>
          <w:kern w:val="0"/>
          <w:sz w:val="20"/>
          <w:szCs w:val="20"/>
          <w:lang w:eastAsia="fr-FR" w:bidi="ar-SA"/>
        </w:rPr>
        <w:t>e</w:t>
      </w:r>
      <w:r w:rsidRPr="001E08F9">
        <w:rPr>
          <w:rFonts w:ascii="Arial" w:eastAsia="Times New Roman" w:hAnsi="Arial" w:cs="Arial"/>
          <w:i/>
          <w:iCs/>
          <w:color w:val="000000"/>
          <w:kern w:val="0"/>
          <w:sz w:val="20"/>
          <w:szCs w:val="20"/>
          <w:lang w:eastAsia="fr-FR" w:bidi="ar-SA"/>
        </w:rPr>
        <w:t>s de la mesure</w:t>
      </w:r>
      <w:r w:rsidR="00682450">
        <w:rPr>
          <w:rFonts w:ascii="Arial" w:eastAsia="Times New Roman" w:hAnsi="Arial" w:cs="Arial"/>
          <w:i/>
          <w:iCs/>
          <w:color w:val="000000"/>
          <w:kern w:val="0"/>
          <w:sz w:val="20"/>
          <w:szCs w:val="20"/>
          <w:lang w:eastAsia="fr-FR" w:bidi="ar-SA"/>
        </w:rPr>
        <w:t xml:space="preserve"> </w:t>
      </w:r>
      <w:r w:rsidRPr="001E08F9">
        <w:rPr>
          <w:rFonts w:ascii="Arial" w:eastAsia="Times New Roman" w:hAnsi="Arial" w:cs="Arial"/>
          <w:i/>
          <w:iCs/>
          <w:color w:val="000000"/>
          <w:kern w:val="0"/>
          <w:sz w:val="20"/>
          <w:szCs w:val="20"/>
          <w:lang w:eastAsia="fr-FR" w:bidi="ar-SA"/>
        </w:rPr>
        <w:t>réalisée.</w:t>
      </w:r>
      <w:r w:rsidR="00682450">
        <w:rPr>
          <w:rFonts w:ascii="Arial" w:eastAsia="Times New Roman" w:hAnsi="Arial" w:cs="Arial"/>
          <w:i/>
          <w:iCs/>
          <w:color w:val="000000"/>
          <w:kern w:val="0"/>
          <w:sz w:val="20"/>
          <w:szCs w:val="20"/>
          <w:lang w:eastAsia="fr-FR" w:bidi="ar-SA"/>
        </w:rPr>
        <w:t xml:space="preserve"> </w:t>
      </w:r>
    </w:p>
    <w:p w14:paraId="6765ADFC" w14:textId="77777777" w:rsidR="00682450" w:rsidRPr="00682450" w:rsidRDefault="00682450" w:rsidP="005200A2">
      <w:pPr>
        <w:spacing w:after="0" w:line="240" w:lineRule="auto"/>
        <w:rPr>
          <w:rFonts w:ascii="Arial" w:eastAsia="Times New Roman" w:hAnsi="Arial" w:cs="Arial"/>
          <w:color w:val="000000"/>
          <w:kern w:val="0"/>
          <w:sz w:val="20"/>
          <w:szCs w:val="20"/>
          <w:lang w:eastAsia="fr-FR" w:bidi="ar-SA"/>
        </w:rPr>
      </w:pPr>
    </w:p>
    <w:p w14:paraId="42D0855F" w14:textId="77777777" w:rsidR="00682450" w:rsidRPr="005200A2" w:rsidRDefault="005200A2" w:rsidP="005200A2">
      <w:pPr>
        <w:pStyle w:val="Paragraphedeliste"/>
        <w:numPr>
          <w:ilvl w:val="0"/>
          <w:numId w:val="19"/>
        </w:numPr>
        <w:rPr>
          <w:rFonts w:ascii="Arial" w:hAnsi="Arial" w:cs="Arial"/>
          <w:color w:val="000000"/>
          <w:kern w:val="0"/>
          <w:lang w:eastAsia="fr-FR" w:bidi="ar-SA"/>
        </w:rPr>
      </w:pPr>
      <w:r>
        <w:rPr>
          <w:rFonts w:ascii="Arial" w:hAnsi="Arial" w:cs="Arial"/>
          <w:i/>
          <w:iCs/>
          <w:color w:val="000000"/>
          <w:kern w:val="0"/>
          <w:lang w:eastAsia="fr-FR" w:bidi="ar-SA"/>
        </w:rPr>
        <w:t xml:space="preserve">Fourniture de </w:t>
      </w:r>
      <w:r w:rsidRPr="005200A2">
        <w:rPr>
          <w:rFonts w:ascii="Arial" w:hAnsi="Arial" w:cs="Arial"/>
          <w:i/>
          <w:iCs/>
          <w:color w:val="000000"/>
          <w:kern w:val="0"/>
          <w:lang w:eastAsia="fr-FR" w:bidi="ar-SA"/>
        </w:rPr>
        <w:t xml:space="preserve">Capacimètre :  </w:t>
      </w:r>
      <w:r w:rsidRPr="005200A2">
        <w:rPr>
          <w:rFonts w:ascii="Arial" w:hAnsi="Arial" w:cs="Arial"/>
          <w:i/>
          <w:iCs/>
          <w:color w:val="000000" w:themeColor="text1"/>
          <w:kern w:val="0"/>
          <w:lang w:eastAsia="fr-FR" w:bidi="ar-SA"/>
        </w:rPr>
        <w:t>Un module supplémentaire pour effectuer des mesures de type C-V (capacité – tension).</w:t>
      </w:r>
      <w:r>
        <w:rPr>
          <w:rFonts w:ascii="Arial" w:hAnsi="Arial" w:cs="Arial"/>
          <w:i/>
          <w:iCs/>
          <w:color w:val="000000" w:themeColor="text1"/>
          <w:kern w:val="0"/>
          <w:lang w:eastAsia="fr-FR" w:bidi="ar-SA"/>
        </w:rPr>
        <w:t xml:space="preserve"> </w:t>
      </w:r>
    </w:p>
    <w:p w14:paraId="54996BC5" w14:textId="7DB9D5BB" w:rsidR="005200A2" w:rsidRPr="005200A2" w:rsidRDefault="005200A2" w:rsidP="001E08F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themeColor="text1"/>
          <w:kern w:val="0"/>
          <w:sz w:val="20"/>
          <w:szCs w:val="20"/>
          <w:lang w:eastAsia="fr-FR" w:bidi="ar-SA"/>
        </w:rPr>
        <w:t>Gamme de fréquence</w:t>
      </w:r>
      <w:ins w:id="2" w:author="Guillaume Agnus" w:date="2025-11-28T13:52:00Z">
        <w:r w:rsidR="00D14AA2">
          <w:rPr>
            <w:rFonts w:ascii="Arial" w:eastAsia="Times New Roman" w:hAnsi="Arial" w:cs="Arial"/>
            <w:i/>
            <w:iCs/>
            <w:color w:val="000000" w:themeColor="text1"/>
            <w:kern w:val="0"/>
            <w:sz w:val="20"/>
            <w:szCs w:val="20"/>
            <w:lang w:eastAsia="fr-FR" w:bidi="ar-SA"/>
          </w:rPr>
          <w:t xml:space="preserve"> </w:t>
        </w:r>
      </w:ins>
      <w:r w:rsidR="00D14AA2">
        <w:rPr>
          <w:rFonts w:ascii="Arial" w:eastAsia="Times New Roman" w:hAnsi="Arial" w:cs="Arial"/>
          <w:i/>
          <w:iCs/>
          <w:color w:val="000000" w:themeColor="text1"/>
          <w:kern w:val="0"/>
          <w:sz w:val="20"/>
          <w:szCs w:val="20"/>
          <w:lang w:eastAsia="fr-FR" w:bidi="ar-SA"/>
        </w:rPr>
        <w:t>minimum</w:t>
      </w:r>
      <w:r w:rsidRPr="001E08F9">
        <w:rPr>
          <w:rFonts w:ascii="Arial" w:eastAsia="Times New Roman" w:hAnsi="Arial" w:cs="Arial"/>
          <w:i/>
          <w:iCs/>
          <w:color w:val="000000" w:themeColor="text1"/>
          <w:kern w:val="0"/>
          <w:sz w:val="20"/>
          <w:szCs w:val="20"/>
          <w:lang w:eastAsia="fr-FR" w:bidi="ar-SA"/>
        </w:rPr>
        <w:t xml:space="preserve"> </w:t>
      </w:r>
      <w:bookmarkStart w:id="3" w:name="_Hlk211242675"/>
      <w:r w:rsidRPr="001E08F9">
        <w:rPr>
          <w:rFonts w:ascii="Arial" w:eastAsia="Times New Roman" w:hAnsi="Arial" w:cs="Arial"/>
          <w:i/>
          <w:iCs/>
          <w:color w:val="000000" w:themeColor="text1"/>
          <w:kern w:val="0"/>
          <w:sz w:val="20"/>
          <w:szCs w:val="20"/>
          <w:lang w:eastAsia="fr-FR" w:bidi="ar-SA"/>
        </w:rPr>
        <w:t>1kHz</w:t>
      </w:r>
      <w:r w:rsidRPr="00DA1692">
        <w:rPr>
          <w:rFonts w:ascii="Arial" w:eastAsia="Times New Roman" w:hAnsi="Arial" w:cs="Arial"/>
          <w:i/>
          <w:iCs/>
          <w:kern w:val="0"/>
          <w:sz w:val="20"/>
          <w:szCs w:val="20"/>
          <w:lang w:eastAsia="fr-FR" w:bidi="ar-SA"/>
        </w:rPr>
        <w:t>-</w:t>
      </w:r>
      <w:bookmarkEnd w:id="3"/>
      <w:r w:rsidR="00045CA2" w:rsidRPr="00DA1692">
        <w:rPr>
          <w:rFonts w:ascii="Arial" w:eastAsia="Times New Roman" w:hAnsi="Arial" w:cs="Arial"/>
          <w:i/>
          <w:iCs/>
          <w:kern w:val="0"/>
          <w:sz w:val="20"/>
          <w:szCs w:val="20"/>
          <w:lang w:eastAsia="fr-FR" w:bidi="ar-SA"/>
        </w:rPr>
        <w:t>5MHz</w:t>
      </w:r>
      <w:r w:rsidRPr="001E08F9">
        <w:rPr>
          <w:rFonts w:ascii="Arial" w:eastAsia="Times New Roman" w:hAnsi="Arial" w:cs="Arial"/>
          <w:i/>
          <w:iCs/>
          <w:color w:val="000000" w:themeColor="text1"/>
          <w:kern w:val="0"/>
          <w:sz w:val="20"/>
          <w:szCs w:val="20"/>
          <w:lang w:eastAsia="fr-FR" w:bidi="ar-SA"/>
        </w:rPr>
        <w:t>.</w:t>
      </w:r>
    </w:p>
    <w:p w14:paraId="1CC851BD" w14:textId="77777777" w:rsidR="005200A2" w:rsidRPr="005200A2" w:rsidRDefault="005200A2" w:rsidP="001E08F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themeColor="text1"/>
          <w:kern w:val="0"/>
          <w:sz w:val="20"/>
          <w:szCs w:val="20"/>
          <w:lang w:eastAsia="fr-FR" w:bidi="ar-SA"/>
        </w:rPr>
        <w:t>Tension signal AC 10mVrms-1Vrms</w:t>
      </w:r>
      <w:r>
        <w:rPr>
          <w:rFonts w:ascii="Arial" w:eastAsia="Times New Roman" w:hAnsi="Arial" w:cs="Arial"/>
          <w:i/>
          <w:iCs/>
          <w:color w:val="000000" w:themeColor="text1"/>
          <w:kern w:val="0"/>
          <w:sz w:val="20"/>
          <w:szCs w:val="20"/>
          <w:lang w:eastAsia="fr-FR" w:bidi="ar-SA"/>
        </w:rPr>
        <w:t>.</w:t>
      </w:r>
    </w:p>
    <w:p w14:paraId="4BF48C16" w14:textId="77777777" w:rsidR="005200A2" w:rsidRPr="00F03805" w:rsidRDefault="005200A2" w:rsidP="001E08F9">
      <w:pPr>
        <w:numPr>
          <w:ilvl w:val="1"/>
          <w:numId w:val="19"/>
        </w:numPr>
        <w:spacing w:after="0" w:line="240" w:lineRule="auto"/>
        <w:rPr>
          <w:rFonts w:ascii="Arial" w:eastAsia="Times New Roman" w:hAnsi="Arial" w:cs="Arial"/>
          <w:color w:val="000000"/>
          <w:kern w:val="0"/>
          <w:sz w:val="20"/>
          <w:szCs w:val="20"/>
          <w:lang w:eastAsia="fr-FR" w:bidi="ar-SA"/>
        </w:rPr>
      </w:pPr>
      <w:r w:rsidRPr="001E08F9">
        <w:rPr>
          <w:rFonts w:ascii="Arial" w:eastAsia="Times New Roman" w:hAnsi="Arial" w:cs="Arial"/>
          <w:i/>
          <w:iCs/>
          <w:color w:val="000000" w:themeColor="text1"/>
          <w:kern w:val="0"/>
          <w:sz w:val="20"/>
          <w:szCs w:val="20"/>
          <w:lang w:eastAsia="fr-FR" w:bidi="ar-SA"/>
        </w:rPr>
        <w:t>Tension de polarisation DC ±30V (60V en mode différentiel).</w:t>
      </w:r>
      <w:r w:rsidR="00F03805">
        <w:rPr>
          <w:rFonts w:ascii="Arial" w:eastAsia="Times New Roman" w:hAnsi="Arial" w:cs="Arial"/>
          <w:i/>
          <w:iCs/>
          <w:color w:val="000000" w:themeColor="text1"/>
          <w:kern w:val="0"/>
          <w:sz w:val="20"/>
          <w:szCs w:val="20"/>
          <w:lang w:eastAsia="fr-FR" w:bidi="ar-SA"/>
        </w:rPr>
        <w:t xml:space="preserve"> </w:t>
      </w:r>
    </w:p>
    <w:p w14:paraId="7FAF0C51" w14:textId="77777777" w:rsidR="00F03805" w:rsidRPr="00F03805" w:rsidRDefault="00F03805" w:rsidP="00F03805">
      <w:pPr>
        <w:spacing w:after="0" w:line="240" w:lineRule="auto"/>
        <w:ind w:left="1440"/>
        <w:rPr>
          <w:rFonts w:ascii="Arial" w:eastAsia="Times New Roman" w:hAnsi="Arial" w:cs="Arial"/>
          <w:color w:val="000000"/>
          <w:kern w:val="0"/>
          <w:sz w:val="20"/>
          <w:szCs w:val="20"/>
          <w:lang w:eastAsia="fr-FR" w:bidi="ar-SA"/>
        </w:rPr>
      </w:pPr>
    </w:p>
    <w:p w14:paraId="797887F1" w14:textId="77777777" w:rsidR="00682450" w:rsidRDefault="001E08F9" w:rsidP="00F03805">
      <w:pPr>
        <w:pStyle w:val="Paragraphedeliste"/>
        <w:numPr>
          <w:ilvl w:val="0"/>
          <w:numId w:val="19"/>
        </w:numPr>
        <w:rPr>
          <w:rFonts w:ascii="Arial" w:hAnsi="Arial" w:cs="Arial"/>
          <w:i/>
          <w:iCs/>
          <w:color w:val="000000"/>
          <w:kern w:val="0"/>
          <w:lang w:eastAsia="fr-FR" w:bidi="ar-SA"/>
        </w:rPr>
      </w:pPr>
      <w:r w:rsidRPr="001E08F9">
        <w:rPr>
          <w:rFonts w:ascii="Arial" w:hAnsi="Arial" w:cs="Arial"/>
          <w:i/>
          <w:iCs/>
          <w:color w:val="000000"/>
          <w:kern w:val="0"/>
          <w:lang w:eastAsia="fr-FR" w:bidi="ar-SA"/>
        </w:rPr>
        <w:t> </w:t>
      </w:r>
      <w:r w:rsidR="00F03805">
        <w:rPr>
          <w:rFonts w:ascii="Arial" w:hAnsi="Arial" w:cs="Arial"/>
          <w:i/>
          <w:iCs/>
          <w:color w:val="000000"/>
          <w:kern w:val="0"/>
          <w:lang w:eastAsia="fr-FR" w:bidi="ar-SA"/>
        </w:rPr>
        <w:t>Fourniture de Système de commutation</w:t>
      </w:r>
      <w:r w:rsidR="00F03805" w:rsidRPr="005200A2">
        <w:rPr>
          <w:rFonts w:ascii="Arial" w:hAnsi="Arial" w:cs="Arial"/>
          <w:i/>
          <w:iCs/>
          <w:color w:val="000000"/>
          <w:kern w:val="0"/>
          <w:lang w:eastAsia="fr-FR" w:bidi="ar-SA"/>
        </w:rPr>
        <w:t xml:space="preserve"> :  </w:t>
      </w:r>
    </w:p>
    <w:p w14:paraId="200426F5" w14:textId="77777777" w:rsidR="00F03805" w:rsidRPr="00F03805" w:rsidRDefault="00F03805" w:rsidP="001F59F1">
      <w:pPr>
        <w:pStyle w:val="Paragraphedeliste"/>
        <w:ind w:left="720"/>
        <w:jc w:val="both"/>
        <w:rPr>
          <w:rFonts w:ascii="Arial" w:hAnsi="Arial" w:cs="Arial"/>
          <w:color w:val="000000" w:themeColor="text1"/>
          <w:kern w:val="0"/>
          <w:lang w:eastAsia="fr-FR" w:bidi="ar-SA"/>
        </w:rPr>
      </w:pPr>
      <w:r w:rsidRPr="00F03805">
        <w:rPr>
          <w:rFonts w:ascii="Arial" w:hAnsi="Arial" w:cs="Arial"/>
          <w:i/>
          <w:iCs/>
          <w:color w:val="000000" w:themeColor="text1"/>
          <w:kern w:val="0"/>
          <w:lang w:eastAsia="fr-FR" w:bidi="ar-SA"/>
        </w:rPr>
        <w:t>Un module de commutation pour pouvoir effectuer des mesures I-V et mesures C-V avec un système sous pointes sans avoir effectuer des opérations de connections / déconnections.</w:t>
      </w:r>
    </w:p>
    <w:p w14:paraId="5A5748F6" w14:textId="77777777" w:rsidR="00F03805" w:rsidRPr="00F03805" w:rsidRDefault="00F03805" w:rsidP="001F59F1">
      <w:pPr>
        <w:pStyle w:val="Paragraphedeliste"/>
        <w:widowControl w:val="0"/>
        <w:tabs>
          <w:tab w:val="left" w:pos="3931"/>
          <w:tab w:val="left" w:pos="4138"/>
        </w:tabs>
        <w:ind w:left="720" w:right="111"/>
        <w:jc w:val="both"/>
        <w:rPr>
          <w:rFonts w:ascii="Arial" w:hAnsi="Arial" w:cs="Arial"/>
          <w:i/>
          <w:iCs/>
          <w:color w:val="000000" w:themeColor="text1"/>
          <w:kern w:val="0"/>
          <w:lang w:eastAsia="fr-FR" w:bidi="ar-SA"/>
        </w:rPr>
      </w:pPr>
      <w:r w:rsidRPr="00F03805">
        <w:rPr>
          <w:rFonts w:ascii="Arial" w:hAnsi="Arial" w:cs="Arial"/>
          <w:i/>
          <w:iCs/>
          <w:color w:val="000000" w:themeColor="text1"/>
          <w:kern w:val="0"/>
          <w:lang w:eastAsia="fr-FR" w:bidi="ar-SA"/>
        </w:rPr>
        <w:t xml:space="preserve">Chaque voie du module de commutation est équipée d’un </w:t>
      </w:r>
      <w:proofErr w:type="spellStart"/>
      <w:r w:rsidRPr="00F03805">
        <w:rPr>
          <w:rFonts w:ascii="Arial" w:hAnsi="Arial" w:cs="Arial"/>
          <w:i/>
          <w:iCs/>
          <w:color w:val="000000" w:themeColor="text1"/>
          <w:kern w:val="0"/>
          <w:lang w:eastAsia="fr-FR" w:bidi="ar-SA"/>
        </w:rPr>
        <w:t>Bias</w:t>
      </w:r>
      <w:proofErr w:type="spellEnd"/>
      <w:r w:rsidRPr="00F03805">
        <w:rPr>
          <w:rFonts w:ascii="Arial" w:hAnsi="Arial" w:cs="Arial"/>
          <w:i/>
          <w:iCs/>
          <w:color w:val="000000" w:themeColor="text1"/>
          <w:kern w:val="0"/>
          <w:lang w:eastAsia="fr-FR" w:bidi="ar-SA"/>
        </w:rPr>
        <w:t xml:space="preserve"> tee, dans le but de pouvoir effectuer des mesures C-V avec tension de polarisation supérieure à ±30V DC.</w:t>
      </w:r>
    </w:p>
    <w:p w14:paraId="6196FBE7" w14:textId="77777777" w:rsidR="00F03805" w:rsidRPr="005200A2" w:rsidRDefault="00F03805" w:rsidP="00F03805">
      <w:pPr>
        <w:pStyle w:val="Paragraphedeliste"/>
        <w:ind w:left="720"/>
        <w:rPr>
          <w:rFonts w:ascii="Arial" w:hAnsi="Arial" w:cs="Arial"/>
          <w:i/>
          <w:iCs/>
          <w:color w:val="000000"/>
          <w:kern w:val="0"/>
          <w:lang w:eastAsia="fr-FR" w:bidi="ar-SA"/>
        </w:rPr>
      </w:pPr>
    </w:p>
    <w:p w14:paraId="784AB464" w14:textId="77777777" w:rsidR="00135D0E" w:rsidRPr="00485BF8" w:rsidRDefault="00135D0E" w:rsidP="00135D0E">
      <w:pPr>
        <w:keepLines/>
        <w:widowControl w:val="0"/>
        <w:spacing w:after="0" w:line="240" w:lineRule="auto"/>
        <w:ind w:left="117" w:right="111"/>
        <w:rPr>
          <w:rFonts w:ascii="Arial" w:hAnsi="Arial" w:cs="Arial"/>
        </w:rPr>
      </w:pPr>
    </w:p>
    <w:p w14:paraId="64F75A9C" w14:textId="77777777" w:rsidR="00083A86" w:rsidRPr="00083A86" w:rsidRDefault="00135D0E" w:rsidP="00083A86">
      <w:pPr>
        <w:keepLines/>
        <w:widowControl w:val="0"/>
        <w:tabs>
          <w:tab w:val="left" w:pos="3931"/>
          <w:tab w:val="left" w:pos="4138"/>
        </w:tabs>
        <w:spacing w:after="0" w:line="240" w:lineRule="auto"/>
        <w:ind w:right="111"/>
        <w:rPr>
          <w:rFonts w:ascii="Arial" w:hAnsi="Arial" w:cs="Arial"/>
          <w:b/>
          <w:bCs/>
          <w:sz w:val="20"/>
          <w:szCs w:val="20"/>
        </w:rPr>
      </w:pPr>
      <w:r w:rsidRPr="00083A86">
        <w:rPr>
          <w:rFonts w:ascii="Arial" w:hAnsi="Arial" w:cs="Arial"/>
          <w:b/>
          <w:bCs/>
          <w:sz w:val="20"/>
          <w:szCs w:val="20"/>
        </w:rPr>
        <w:t>Durée du marché</w:t>
      </w:r>
      <w:r w:rsidR="00083A86" w:rsidRPr="00083A86">
        <w:rPr>
          <w:rFonts w:ascii="Arial" w:hAnsi="Arial" w:cs="Arial"/>
          <w:b/>
          <w:bCs/>
          <w:sz w:val="20"/>
          <w:szCs w:val="20"/>
        </w:rPr>
        <w:t xml:space="preserve"> : </w:t>
      </w:r>
    </w:p>
    <w:p w14:paraId="005BFD4D" w14:textId="77777777" w:rsidR="00135D0E" w:rsidRDefault="00135D0E" w:rsidP="00135D0E">
      <w:pPr>
        <w:keepLines/>
        <w:widowControl w:val="0"/>
        <w:tabs>
          <w:tab w:val="left" w:pos="3931"/>
          <w:tab w:val="left" w:pos="4138"/>
        </w:tabs>
        <w:spacing w:after="0" w:line="240" w:lineRule="auto"/>
        <w:ind w:left="117" w:right="111"/>
        <w:rPr>
          <w:rFonts w:ascii="Arial" w:hAnsi="Arial" w:cs="Arial"/>
          <w:b/>
          <w:bCs/>
          <w:color w:val="000000"/>
          <w:sz w:val="20"/>
          <w:szCs w:val="20"/>
        </w:rPr>
      </w:pPr>
      <w:r>
        <w:rPr>
          <w:rFonts w:ascii="Arial" w:hAnsi="Arial" w:cs="Arial"/>
          <w:b/>
          <w:bCs/>
          <w:color w:val="000000"/>
          <w:sz w:val="20"/>
          <w:szCs w:val="20"/>
        </w:rPr>
        <w:lastRenderedPageBreak/>
        <w:t xml:space="preserve"> </w:t>
      </w:r>
    </w:p>
    <w:p w14:paraId="6411124A" w14:textId="77777777" w:rsidR="00135D0E" w:rsidRPr="00781E1B" w:rsidRDefault="00135D0E" w:rsidP="00083A86">
      <w:pPr>
        <w:tabs>
          <w:tab w:val="left" w:pos="709"/>
          <w:tab w:val="right" w:leader="dot" w:pos="3686"/>
          <w:tab w:val="right" w:pos="3742"/>
        </w:tabs>
        <w:jc w:val="both"/>
      </w:pPr>
      <w:r>
        <w:rPr>
          <w:rFonts w:ascii="Arial" w:hAnsi="Arial" w:cs="Arial"/>
          <w:sz w:val="20"/>
          <w:szCs w:val="20"/>
        </w:rPr>
        <w:t>Les obligations du titulaire commencent à compter de la</w:t>
      </w:r>
      <w:r>
        <w:rPr>
          <w:rFonts w:ascii="Arial" w:hAnsi="Arial" w:cs="Arial"/>
          <w:color w:val="000000"/>
          <w:sz w:val="20"/>
          <w:szCs w:val="20"/>
        </w:rPr>
        <w:t xml:space="preserve"> date de notification du marché </w:t>
      </w:r>
      <w:r>
        <w:rPr>
          <w:rFonts w:ascii="Arial" w:hAnsi="Arial" w:cs="Arial"/>
          <w:sz w:val="20"/>
          <w:szCs w:val="20"/>
        </w:rPr>
        <w:t>et s’achèvent à la date d’effet de la réception du présent marché et le cas échéant à la fin du délai de garantie prévu au marché.</w:t>
      </w:r>
    </w:p>
    <w:p w14:paraId="7DF79E3C" w14:textId="77777777" w:rsidR="00135D0E" w:rsidRDefault="00135D0E" w:rsidP="00135D0E">
      <w:pPr>
        <w:keepLines/>
        <w:widowControl w:val="0"/>
        <w:tabs>
          <w:tab w:val="left" w:pos="3931"/>
          <w:tab w:val="left" w:pos="4138"/>
        </w:tabs>
        <w:spacing w:after="0" w:line="240" w:lineRule="auto"/>
        <w:ind w:right="111"/>
        <w:rPr>
          <w:rFonts w:ascii="Arial" w:hAnsi="Arial" w:cs="Arial"/>
          <w:bCs/>
          <w:sz w:val="20"/>
          <w:szCs w:val="20"/>
        </w:rPr>
      </w:pPr>
      <w:r w:rsidRPr="0098621F">
        <w:rPr>
          <w:rFonts w:ascii="Arial" w:hAnsi="Arial" w:cs="Arial"/>
          <w:b/>
          <w:bCs/>
          <w:sz w:val="20"/>
          <w:szCs w:val="20"/>
        </w:rPr>
        <w:t>D</w:t>
      </w:r>
      <w:r>
        <w:rPr>
          <w:rFonts w:ascii="Arial" w:hAnsi="Arial" w:cs="Arial"/>
          <w:b/>
          <w:bCs/>
          <w:sz w:val="20"/>
          <w:szCs w:val="20"/>
        </w:rPr>
        <w:t>élais d’exécution</w:t>
      </w:r>
      <w:r w:rsidRPr="0098621F">
        <w:rPr>
          <w:rFonts w:ascii="Arial" w:hAnsi="Arial" w:cs="Arial"/>
          <w:b/>
          <w:bCs/>
          <w:sz w:val="20"/>
          <w:szCs w:val="20"/>
        </w:rPr>
        <w:t> :</w:t>
      </w:r>
      <w:r w:rsidRPr="0098621F">
        <w:rPr>
          <w:rFonts w:ascii="Arial" w:hAnsi="Arial" w:cs="Arial"/>
          <w:bCs/>
          <w:sz w:val="20"/>
          <w:szCs w:val="20"/>
        </w:rPr>
        <w:t xml:space="preserve">  </w:t>
      </w:r>
    </w:p>
    <w:p w14:paraId="1F7E6DF8" w14:textId="77777777" w:rsidR="00135D0E" w:rsidRPr="008D08D6" w:rsidRDefault="00135D0E" w:rsidP="00135D0E">
      <w:pPr>
        <w:keepLines/>
        <w:widowControl w:val="0"/>
        <w:tabs>
          <w:tab w:val="left" w:pos="3931"/>
          <w:tab w:val="left" w:pos="4138"/>
        </w:tabs>
        <w:spacing w:after="0" w:line="240" w:lineRule="auto"/>
        <w:ind w:right="111"/>
        <w:rPr>
          <w:rFonts w:ascii="Arial" w:hAnsi="Arial" w:cs="Arial"/>
          <w:bCs/>
          <w:sz w:val="20"/>
          <w:szCs w:val="20"/>
        </w:rPr>
      </w:pPr>
    </w:p>
    <w:p w14:paraId="504D7479" w14:textId="77777777" w:rsidR="00135D0E" w:rsidRPr="0065155B" w:rsidRDefault="0093067E" w:rsidP="00135D0E">
      <w:pPr>
        <w:spacing w:line="240" w:lineRule="exact"/>
        <w:rPr>
          <w:rFonts w:ascii="Trebuchet MS" w:hAnsi="Trebuchet MS"/>
          <w:sz w:val="20"/>
          <w:szCs w:val="20"/>
        </w:rPr>
      </w:pPr>
      <w:sdt>
        <w:sdtPr>
          <w:rPr>
            <w:rFonts w:ascii="Arial" w:hAnsi="Arial" w:cs="Arial"/>
            <w:b/>
            <w:bCs/>
          </w:rPr>
          <w:id w:val="53678733"/>
          <w14:checkbox>
            <w14:checked w14:val="1"/>
            <w14:checkedState w14:val="2612" w14:font="MS Gothic"/>
            <w14:uncheckedState w14:val="2610" w14:font="MS Gothic"/>
          </w14:checkbox>
        </w:sdtPr>
        <w:sdtEndPr/>
        <w:sdtContent>
          <w:r w:rsidR="0081158B">
            <w:rPr>
              <w:rFonts w:ascii="MS Gothic" w:eastAsia="MS Gothic" w:hAnsi="MS Gothic" w:cs="Arial" w:hint="eastAsia"/>
              <w:b/>
              <w:bCs/>
            </w:rPr>
            <w:t>☒</w:t>
          </w:r>
        </w:sdtContent>
      </w:sdt>
      <w:r w:rsidR="00135D0E" w:rsidRPr="0065155B">
        <w:rPr>
          <w:color w:val="000000"/>
          <w:sz w:val="40"/>
          <w:szCs w:val="40"/>
        </w:rPr>
        <w:t xml:space="preserve"> </w:t>
      </w:r>
      <w:r w:rsidR="00135D0E" w:rsidRPr="0065155B">
        <w:rPr>
          <w:rFonts w:ascii="Trebuchet MS" w:hAnsi="Trebuchet MS"/>
          <w:sz w:val="20"/>
          <w:szCs w:val="20"/>
        </w:rPr>
        <w:t xml:space="preserve">Le délai maximum de réalisation des prestations est de : </w:t>
      </w:r>
      <w:r w:rsidR="0081158B" w:rsidRPr="00083A86">
        <w:rPr>
          <w:rFonts w:ascii="Trebuchet MS" w:hAnsi="Trebuchet MS"/>
          <w:sz w:val="20"/>
          <w:szCs w:val="20"/>
        </w:rPr>
        <w:t>6 mois</w:t>
      </w:r>
    </w:p>
    <w:p w14:paraId="467A1455" w14:textId="77777777" w:rsidR="00135D0E" w:rsidRPr="0065155B" w:rsidRDefault="0093067E" w:rsidP="00135D0E">
      <w:pPr>
        <w:spacing w:line="240" w:lineRule="exact"/>
        <w:rPr>
          <w:rFonts w:ascii="Trebuchet MS" w:hAnsi="Trebuchet MS"/>
          <w:sz w:val="20"/>
          <w:szCs w:val="20"/>
        </w:rPr>
      </w:pPr>
      <w:sdt>
        <w:sdtPr>
          <w:rPr>
            <w:rFonts w:ascii="Arial" w:hAnsi="Arial" w:cs="Arial"/>
            <w:b/>
            <w:bCs/>
          </w:rPr>
          <w:id w:val="1821000256"/>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65155B">
        <w:rPr>
          <w:color w:val="000000"/>
          <w:sz w:val="40"/>
          <w:szCs w:val="40"/>
        </w:rPr>
        <w:t xml:space="preserve"> </w:t>
      </w:r>
      <w:r w:rsidR="00135D0E" w:rsidRPr="0065155B">
        <w:rPr>
          <w:rFonts w:ascii="Trebuchet MS" w:hAnsi="Trebuchet MS"/>
          <w:sz w:val="20"/>
          <w:szCs w:val="20"/>
        </w:rPr>
        <w:t xml:space="preserve">Les prestations doivent être réalisées avant le : </w:t>
      </w:r>
    </w:p>
    <w:p w14:paraId="546ADA91" w14:textId="77777777" w:rsidR="00083A86" w:rsidRPr="006210E1" w:rsidRDefault="0093067E" w:rsidP="006210E1">
      <w:pPr>
        <w:keepLines/>
        <w:widowControl w:val="0"/>
        <w:tabs>
          <w:tab w:val="left" w:pos="3931"/>
          <w:tab w:val="left" w:pos="4138"/>
        </w:tabs>
        <w:spacing w:after="0" w:line="240" w:lineRule="auto"/>
        <w:ind w:right="111"/>
        <w:rPr>
          <w:rFonts w:ascii="Arial" w:hAnsi="Arial" w:cs="Arial"/>
          <w:bCs/>
          <w:color w:val="000000"/>
          <w:sz w:val="20"/>
          <w:szCs w:val="20"/>
        </w:rPr>
      </w:pPr>
      <w:sdt>
        <w:sdtPr>
          <w:rPr>
            <w:rFonts w:ascii="Arial" w:hAnsi="Arial" w:cs="Arial"/>
            <w:b/>
            <w:bCs/>
          </w:rPr>
          <w:id w:val="-155466755"/>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65155B">
        <w:rPr>
          <w:rFonts w:ascii="Arial" w:hAnsi="Arial" w:cs="Arial"/>
          <w:bCs/>
          <w:color w:val="000000"/>
          <w:sz w:val="20"/>
          <w:szCs w:val="20"/>
        </w:rPr>
        <w:t xml:space="preserve"> Le délai d’exécution sera celui inscrit par le titulaire soit : …………………………………</w:t>
      </w:r>
    </w:p>
    <w:p w14:paraId="224FD6C7" w14:textId="77777777" w:rsidR="00083A86" w:rsidRDefault="00083A86" w:rsidP="00135D0E">
      <w:pPr>
        <w:rPr>
          <w:rFonts w:ascii="Trebuchet MS" w:hAnsi="Trebuchet MS"/>
          <w:b/>
          <w:sz w:val="20"/>
          <w:szCs w:val="20"/>
        </w:rPr>
      </w:pPr>
    </w:p>
    <w:p w14:paraId="6BEF4B8F" w14:textId="77777777" w:rsidR="00135D0E" w:rsidRDefault="00135D0E" w:rsidP="00135D0E">
      <w:pPr>
        <w:ind w:firstLine="117"/>
        <w:rPr>
          <w:rFonts w:ascii="Trebuchet MS" w:hAnsi="Trebuchet MS"/>
          <w:b/>
          <w:sz w:val="20"/>
          <w:szCs w:val="20"/>
        </w:rPr>
      </w:pPr>
      <w:r>
        <w:rPr>
          <w:rFonts w:ascii="Trebuchet MS" w:hAnsi="Trebuchet MS"/>
          <w:b/>
          <w:sz w:val="20"/>
          <w:szCs w:val="20"/>
        </w:rPr>
        <w:t>Formation :</w:t>
      </w:r>
    </w:p>
    <w:p w14:paraId="5632A0CA" w14:textId="77777777" w:rsidR="00135D0E" w:rsidRDefault="0093067E" w:rsidP="00135D0E">
      <w:pPr>
        <w:rPr>
          <w:rFonts w:ascii="Trebuchet MS" w:hAnsi="Trebuchet MS"/>
          <w:b/>
          <w:sz w:val="20"/>
          <w:szCs w:val="20"/>
        </w:rPr>
      </w:pPr>
      <w:sdt>
        <w:sdtPr>
          <w:rPr>
            <w:rFonts w:ascii="Arial" w:hAnsi="Arial" w:cs="Arial"/>
            <w:b/>
            <w:bCs/>
          </w:rPr>
          <w:id w:val="-1594470995"/>
          <w14:checkbox>
            <w14:checked w14:val="1"/>
            <w14:checkedState w14:val="2612" w14:font="MS Gothic"/>
            <w14:uncheckedState w14:val="2610" w14:font="MS Gothic"/>
          </w14:checkbox>
        </w:sdtPr>
        <w:sdtEndPr/>
        <w:sdtContent>
          <w:r w:rsidR="001C6A4A">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sz w:val="20"/>
          <w:szCs w:val="20"/>
        </w:rPr>
        <w:t xml:space="preserve"> Une formation devra être assurée pour </w:t>
      </w:r>
      <w:r w:rsidR="001C6A4A">
        <w:rPr>
          <w:rFonts w:ascii="Arial" w:hAnsi="Arial" w:cs="Arial"/>
          <w:sz w:val="20"/>
          <w:szCs w:val="20"/>
        </w:rPr>
        <w:t xml:space="preserve">4 </w:t>
      </w:r>
      <w:r w:rsidR="00135D0E">
        <w:rPr>
          <w:rFonts w:ascii="Arial" w:hAnsi="Arial" w:cs="Arial"/>
          <w:sz w:val="20"/>
          <w:szCs w:val="20"/>
        </w:rPr>
        <w:t>personnes.</w:t>
      </w:r>
    </w:p>
    <w:p w14:paraId="6F4F3853" w14:textId="77777777" w:rsidR="00135D0E" w:rsidRDefault="0093067E" w:rsidP="00135D0E">
      <w:sdt>
        <w:sdtPr>
          <w:rPr>
            <w:rFonts w:ascii="Arial" w:hAnsi="Arial" w:cs="Arial"/>
            <w:b/>
            <w:bCs/>
          </w:rPr>
          <w:id w:val="1839265594"/>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sz w:val="20"/>
          <w:szCs w:val="20"/>
        </w:rPr>
        <w:t xml:space="preserve"> La formation sera exécutée conformément au planning d’intervention défini entre le service et le fournisseur.</w:t>
      </w:r>
    </w:p>
    <w:p w14:paraId="4D30CB47" w14:textId="77777777" w:rsidR="00135D0E" w:rsidRDefault="0093067E" w:rsidP="00135D0E">
      <w:pPr>
        <w:rPr>
          <w:rFonts w:ascii="Arial" w:hAnsi="Arial" w:cs="Arial"/>
          <w:sz w:val="20"/>
          <w:szCs w:val="20"/>
        </w:rPr>
      </w:pPr>
      <w:sdt>
        <w:sdtPr>
          <w:rPr>
            <w:rFonts w:ascii="Arial" w:hAnsi="Arial" w:cs="Arial"/>
            <w:b/>
            <w:bCs/>
          </w:rPr>
          <w:id w:val="-1246501002"/>
          <w14:checkbox>
            <w14:checked w14:val="0"/>
            <w14:checkedState w14:val="2612" w14:font="MS Gothic"/>
            <w14:uncheckedState w14:val="2610" w14:font="MS Gothic"/>
          </w14:checkbox>
        </w:sdtPr>
        <w:sdtEndPr/>
        <w:sdtContent>
          <w:r w:rsidR="001C6A4A">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sz w:val="20"/>
          <w:szCs w:val="20"/>
        </w:rPr>
        <w:t xml:space="preserve"> Sans objet</w:t>
      </w:r>
    </w:p>
    <w:p w14:paraId="63F337D6" w14:textId="77777777" w:rsidR="00F36E08" w:rsidRPr="00DA1692" w:rsidRDefault="00F36E08" w:rsidP="006112EE">
      <w:pPr>
        <w:jc w:val="both"/>
      </w:pPr>
      <w:r w:rsidRPr="00DA1692">
        <w:rPr>
          <w:rFonts w:ascii="Arial" w:hAnsi="Arial" w:cs="Arial"/>
          <w:sz w:val="20"/>
          <w:szCs w:val="20"/>
        </w:rPr>
        <w:t xml:space="preserve">La formation </w:t>
      </w:r>
      <w:r w:rsidR="0065397A" w:rsidRPr="00DA1692">
        <w:rPr>
          <w:rFonts w:ascii="Arial" w:hAnsi="Arial" w:cs="Arial"/>
          <w:sz w:val="20"/>
          <w:szCs w:val="20"/>
        </w:rPr>
        <w:t>sur au moins une journée aura lieu sur le site d’installation (salle blanche dédiée à la formation au C2N) et devra permettre aux personnels formés d’utiliser les pleines possibilité</w:t>
      </w:r>
      <w:r w:rsidR="006112EE" w:rsidRPr="00DA1692">
        <w:rPr>
          <w:rFonts w:ascii="Arial" w:hAnsi="Arial" w:cs="Arial"/>
          <w:sz w:val="20"/>
          <w:szCs w:val="20"/>
        </w:rPr>
        <w:t>s</w:t>
      </w:r>
      <w:r w:rsidR="0065397A" w:rsidRPr="00DA1692">
        <w:rPr>
          <w:rFonts w:ascii="Arial" w:hAnsi="Arial" w:cs="Arial"/>
          <w:sz w:val="20"/>
          <w:szCs w:val="20"/>
        </w:rPr>
        <w:t xml:space="preserve"> de l’outil (mesure de capacité, courant, utilisation de programme de mesure, création de nouveaux </w:t>
      </w:r>
      <w:r w:rsidR="0065397A" w:rsidRPr="00AE421F">
        <w:rPr>
          <w:rFonts w:ascii="Arial" w:hAnsi="Arial" w:cs="Arial"/>
          <w:sz w:val="20"/>
          <w:szCs w:val="20"/>
        </w:rPr>
        <w:t>programm</w:t>
      </w:r>
      <w:r w:rsidR="0065397A" w:rsidRPr="00DA1692">
        <w:rPr>
          <w:rFonts w:ascii="Arial" w:hAnsi="Arial" w:cs="Arial"/>
          <w:sz w:val="20"/>
          <w:szCs w:val="20"/>
        </w:rPr>
        <w:t>es de mesure …)</w:t>
      </w:r>
    </w:p>
    <w:p w14:paraId="04B1ECCE" w14:textId="77777777" w:rsidR="00135D0E" w:rsidRDefault="00135D0E" w:rsidP="006112EE">
      <w:pPr>
        <w:keepLines/>
        <w:widowControl w:val="0"/>
        <w:tabs>
          <w:tab w:val="left" w:pos="3931"/>
          <w:tab w:val="left" w:pos="4138"/>
        </w:tabs>
        <w:spacing w:after="0" w:line="240" w:lineRule="auto"/>
        <w:ind w:left="117" w:right="111"/>
        <w:jc w:val="both"/>
        <w:rPr>
          <w:rFonts w:ascii="Arial" w:hAnsi="Arial" w:cs="Arial"/>
          <w:b/>
          <w:bCs/>
          <w:color w:val="000000"/>
          <w:sz w:val="20"/>
          <w:szCs w:val="20"/>
        </w:rPr>
      </w:pPr>
    </w:p>
    <w:p w14:paraId="38D64911" w14:textId="77777777" w:rsidR="00135D0E" w:rsidRDefault="00135D0E" w:rsidP="00135D0E">
      <w:pPr>
        <w:keepLines/>
        <w:widowControl w:val="0"/>
        <w:tabs>
          <w:tab w:val="left" w:pos="3931"/>
          <w:tab w:val="left" w:pos="4138"/>
        </w:tabs>
        <w:spacing w:after="0" w:line="240" w:lineRule="auto"/>
        <w:ind w:left="117" w:right="111"/>
        <w:rPr>
          <w:rFonts w:ascii="Arial" w:hAnsi="Arial" w:cs="Arial"/>
          <w:color w:val="000000"/>
          <w:sz w:val="20"/>
          <w:szCs w:val="20"/>
        </w:rPr>
      </w:pPr>
      <w:r>
        <w:rPr>
          <w:rFonts w:ascii="Arial" w:hAnsi="Arial" w:cs="Arial"/>
          <w:b/>
          <w:bCs/>
          <w:color w:val="000000"/>
          <w:sz w:val="20"/>
          <w:szCs w:val="20"/>
        </w:rPr>
        <w:t>Forme du marché :</w:t>
      </w:r>
      <w:r>
        <w:rPr>
          <w:rFonts w:cs="Times New Roman"/>
          <w:color w:val="000000"/>
          <w:sz w:val="20"/>
          <w:szCs w:val="20"/>
        </w:rPr>
        <w:t xml:space="preserve"> </w:t>
      </w:r>
      <w:r>
        <w:rPr>
          <w:rFonts w:ascii="Arial" w:hAnsi="Arial" w:cs="Arial"/>
          <w:color w:val="000000"/>
          <w:sz w:val="20"/>
          <w:szCs w:val="20"/>
        </w:rPr>
        <w:t xml:space="preserve"> </w:t>
      </w:r>
    </w:p>
    <w:p w14:paraId="0FBDEDCA" w14:textId="77777777" w:rsidR="00135D0E" w:rsidRDefault="00135D0E" w:rsidP="00135D0E">
      <w:pPr>
        <w:keepLines/>
        <w:widowControl w:val="0"/>
        <w:tabs>
          <w:tab w:val="left" w:pos="3931"/>
          <w:tab w:val="left" w:pos="4138"/>
        </w:tabs>
        <w:spacing w:after="0" w:line="240" w:lineRule="auto"/>
        <w:ind w:left="117" w:right="111"/>
        <w:rPr>
          <w:rFonts w:ascii="Arial" w:hAnsi="Arial" w:cs="Arial"/>
          <w:color w:val="000000"/>
          <w:sz w:val="20"/>
          <w:szCs w:val="20"/>
        </w:rPr>
      </w:pPr>
    </w:p>
    <w:p w14:paraId="04582558" w14:textId="77777777" w:rsidR="00135D0E" w:rsidRDefault="0093067E" w:rsidP="00135D0E">
      <w:pPr>
        <w:rPr>
          <w:rFonts w:ascii="Arial" w:hAnsi="Arial" w:cs="Arial"/>
          <w:sz w:val="20"/>
          <w:szCs w:val="20"/>
        </w:rPr>
      </w:pPr>
      <w:sdt>
        <w:sdtPr>
          <w:rPr>
            <w:rFonts w:ascii="Arial" w:hAnsi="Arial" w:cs="Arial"/>
            <w:b/>
            <w:bCs/>
          </w:rPr>
          <w:id w:val="-206174570"/>
          <w14:checkbox>
            <w14:checked w14:val="1"/>
            <w14:checkedState w14:val="2612" w14:font="MS Gothic"/>
            <w14:uncheckedState w14:val="2610" w14:font="MS Gothic"/>
          </w14:checkbox>
        </w:sdtPr>
        <w:sdtEndPr/>
        <w:sdtContent>
          <w:r w:rsidR="0081158B">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sidRPr="00DE2CFF">
        <w:rPr>
          <w:rFonts w:ascii="Arial" w:hAnsi="Arial" w:cs="Arial"/>
          <w:sz w:val="20"/>
          <w:szCs w:val="20"/>
        </w:rPr>
        <w:t>Ordinaire</w:t>
      </w:r>
    </w:p>
    <w:p w14:paraId="449D54F8" w14:textId="77777777" w:rsidR="00135D0E" w:rsidRDefault="0093067E" w:rsidP="00135D0E">
      <w:pPr>
        <w:rPr>
          <w:rFonts w:ascii="Arial" w:hAnsi="Arial" w:cs="Arial"/>
          <w:sz w:val="20"/>
          <w:szCs w:val="20"/>
        </w:rPr>
      </w:pPr>
      <w:sdt>
        <w:sdtPr>
          <w:rPr>
            <w:rFonts w:ascii="Arial" w:hAnsi="Arial" w:cs="Arial"/>
            <w:b/>
            <w:bCs/>
          </w:rPr>
          <w:id w:val="-1761444481"/>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sidRPr="00DE2CFF">
        <w:rPr>
          <w:rFonts w:ascii="Arial" w:hAnsi="Arial" w:cs="Arial"/>
          <w:sz w:val="20"/>
          <w:szCs w:val="20"/>
        </w:rPr>
        <w:t>A bons de commandes à prix unitaires</w:t>
      </w:r>
    </w:p>
    <w:p w14:paraId="62D18A2E" w14:textId="77777777" w:rsidR="00135D0E" w:rsidRPr="00DE2CFF" w:rsidRDefault="0093067E" w:rsidP="00135D0E">
      <w:pPr>
        <w:rPr>
          <w:rFonts w:ascii="Arial" w:hAnsi="Arial" w:cs="Arial"/>
          <w:sz w:val="20"/>
          <w:szCs w:val="20"/>
        </w:rPr>
      </w:pPr>
      <w:sdt>
        <w:sdtPr>
          <w:rPr>
            <w:rFonts w:ascii="Arial" w:hAnsi="Arial" w:cs="Arial"/>
            <w:b/>
            <w:bCs/>
          </w:rPr>
          <w:id w:val="1235197926"/>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sidRPr="00DE2CFF">
        <w:rPr>
          <w:rFonts w:ascii="Arial" w:hAnsi="Arial" w:cs="Arial"/>
          <w:sz w:val="20"/>
          <w:szCs w:val="20"/>
        </w:rPr>
        <w:t>Mixte avec une partie forfaitaire et une partie à prix unitaires à bons de commande</w:t>
      </w:r>
    </w:p>
    <w:p w14:paraId="1BAEE99E" w14:textId="77777777" w:rsidR="00135D0E" w:rsidRDefault="00135D0E" w:rsidP="00135D0E">
      <w:pPr>
        <w:widowControl w:val="0"/>
        <w:tabs>
          <w:tab w:val="left" w:pos="3931"/>
          <w:tab w:val="left" w:pos="4138"/>
        </w:tabs>
        <w:spacing w:after="0" w:line="240" w:lineRule="auto"/>
        <w:ind w:right="111"/>
        <w:rPr>
          <w:rFonts w:ascii="Arial" w:hAnsi="Arial" w:cs="Arial"/>
          <w:color w:val="000000"/>
          <w:sz w:val="20"/>
          <w:szCs w:val="20"/>
        </w:rPr>
      </w:pPr>
    </w:p>
    <w:p w14:paraId="20452340" w14:textId="77777777" w:rsidR="00135D0E" w:rsidRDefault="00135D0E" w:rsidP="00135D0E">
      <w:pPr>
        <w:widowControl w:val="0"/>
        <w:spacing w:after="0" w:line="240" w:lineRule="auto"/>
        <w:ind w:left="117" w:right="111"/>
        <w:rPr>
          <w:rFonts w:ascii="Arial" w:hAnsi="Arial" w:cs="Arial"/>
          <w:color w:val="000000"/>
          <w:sz w:val="20"/>
          <w:szCs w:val="20"/>
        </w:rPr>
      </w:pPr>
    </w:p>
    <w:tbl>
      <w:tblPr>
        <w:tblW w:w="9212" w:type="dxa"/>
        <w:tblInd w:w="9" w:type="dxa"/>
        <w:tblCellMar>
          <w:left w:w="0" w:type="dxa"/>
          <w:right w:w="0" w:type="dxa"/>
        </w:tblCellMar>
        <w:tblLook w:val="0000" w:firstRow="0" w:lastRow="0" w:firstColumn="0" w:lastColumn="0" w:noHBand="0" w:noVBand="0"/>
      </w:tblPr>
      <w:tblGrid>
        <w:gridCol w:w="9212"/>
      </w:tblGrid>
      <w:tr w:rsidR="00135D0E" w14:paraId="3F4EAEE4" w14:textId="77777777" w:rsidTr="008F2013">
        <w:tc>
          <w:tcPr>
            <w:tcW w:w="9212" w:type="dxa"/>
            <w:shd w:val="clear" w:color="auto" w:fill="E6E6E6"/>
          </w:tcPr>
          <w:p w14:paraId="1766015B" w14:textId="77777777" w:rsidR="00135D0E" w:rsidRDefault="00135D0E" w:rsidP="008F2013">
            <w:pPr>
              <w:keepLines/>
              <w:widowControl w:val="0"/>
              <w:spacing w:after="0" w:line="240" w:lineRule="auto"/>
              <w:ind w:left="108" w:right="96"/>
              <w:rPr>
                <w:rFonts w:ascii="Arial" w:hAnsi="Arial" w:cs="Arial"/>
              </w:rPr>
            </w:pPr>
            <w:r w:rsidRPr="0081158B">
              <w:rPr>
                <w:rFonts w:ascii="Arial" w:hAnsi="Arial" w:cs="Arial"/>
                <w:b/>
                <w:bCs/>
                <w:color w:val="000000"/>
              </w:rPr>
              <w:t>5- Clauses techniques</w:t>
            </w:r>
          </w:p>
        </w:tc>
      </w:tr>
    </w:tbl>
    <w:p w14:paraId="48982876" w14:textId="77777777" w:rsidR="00135D0E" w:rsidRDefault="00135D0E" w:rsidP="00135D0E">
      <w:pPr>
        <w:rPr>
          <w:rFonts w:ascii="Arial" w:hAnsi="Arial" w:cs="Arial"/>
          <w:sz w:val="20"/>
          <w:szCs w:val="20"/>
        </w:rPr>
      </w:pPr>
    </w:p>
    <w:p w14:paraId="10550339" w14:textId="77777777" w:rsidR="00135D0E" w:rsidRDefault="00135D0E" w:rsidP="00135D0E">
      <w:pPr>
        <w:widowControl w:val="0"/>
        <w:spacing w:after="0" w:line="240" w:lineRule="auto"/>
        <w:ind w:left="117" w:right="111"/>
        <w:rPr>
          <w:rFonts w:ascii="Arial" w:hAnsi="Arial" w:cs="Arial"/>
          <w:sz w:val="20"/>
          <w:szCs w:val="20"/>
        </w:rPr>
      </w:pPr>
      <w:r w:rsidRPr="00F812F8">
        <w:rPr>
          <w:rFonts w:ascii="Arial" w:hAnsi="Arial" w:cs="Arial"/>
          <w:b/>
          <w:bCs/>
          <w:sz w:val="20"/>
          <w:szCs w:val="20"/>
        </w:rPr>
        <w:t>Variantes :</w:t>
      </w:r>
      <w:r w:rsidRPr="00F812F8">
        <w:rPr>
          <w:rFonts w:ascii="Arial" w:hAnsi="Arial" w:cs="Arial"/>
          <w:sz w:val="20"/>
          <w:szCs w:val="20"/>
        </w:rPr>
        <w:t xml:space="preserve"> </w:t>
      </w:r>
      <w:r w:rsidRPr="00F812F8">
        <w:rPr>
          <w:rFonts w:ascii="Arial" w:hAnsi="Arial" w:cs="Arial"/>
          <w:sz w:val="20"/>
          <w:szCs w:val="20"/>
        </w:rPr>
        <w:tab/>
      </w:r>
    </w:p>
    <w:p w14:paraId="286958B5" w14:textId="77777777" w:rsidR="00135D0E" w:rsidRPr="00F812F8" w:rsidRDefault="00135D0E" w:rsidP="00135D0E">
      <w:pPr>
        <w:widowControl w:val="0"/>
        <w:spacing w:after="0" w:line="240" w:lineRule="auto"/>
        <w:ind w:left="117" w:right="111"/>
        <w:rPr>
          <w:rFonts w:ascii="Arial" w:hAnsi="Arial" w:cs="Arial"/>
          <w:sz w:val="20"/>
          <w:szCs w:val="20"/>
        </w:rPr>
      </w:pPr>
    </w:p>
    <w:p w14:paraId="6C7CD7AA" w14:textId="77777777" w:rsidR="00135D0E" w:rsidRPr="00F812F8" w:rsidRDefault="0093067E" w:rsidP="00135D0E">
      <w:pPr>
        <w:widowControl w:val="0"/>
        <w:spacing w:after="0" w:line="240" w:lineRule="auto"/>
        <w:ind w:left="117" w:right="111"/>
        <w:rPr>
          <w:rFonts w:ascii="Arial" w:eastAsia="Times New Roman" w:hAnsi="Arial" w:cs="Arial"/>
          <w:sz w:val="20"/>
          <w:szCs w:val="20"/>
        </w:rPr>
      </w:pPr>
      <w:sdt>
        <w:sdtPr>
          <w:rPr>
            <w:rFonts w:ascii="Arial" w:hAnsi="Arial" w:cs="Arial"/>
            <w:b/>
            <w:bCs/>
          </w:rPr>
          <w:id w:val="55216497"/>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b/>
          <w:bCs/>
          <w:sz w:val="20"/>
          <w:szCs w:val="20"/>
        </w:rPr>
        <w:t>A</w:t>
      </w:r>
      <w:r w:rsidR="00135D0E" w:rsidRPr="00F812F8">
        <w:rPr>
          <w:rFonts w:ascii="Arial" w:hAnsi="Arial" w:cs="Arial"/>
          <w:b/>
          <w:bCs/>
          <w:sz w:val="20"/>
          <w:szCs w:val="20"/>
        </w:rPr>
        <w:t xml:space="preserve"> l’initiative du fournisseur</w:t>
      </w:r>
      <w:r w:rsidR="00135D0E" w:rsidRPr="00F812F8">
        <w:rPr>
          <w:rFonts w:ascii="Arial" w:hAnsi="Arial" w:cs="Arial"/>
          <w:sz w:val="20"/>
          <w:szCs w:val="20"/>
        </w:rPr>
        <w:t>. Le fournisseur proposera t</w:t>
      </w:r>
      <w:r w:rsidR="00135D0E" w:rsidRPr="00F812F8">
        <w:rPr>
          <w:rFonts w:ascii="Arial" w:eastAsia="Times New Roman" w:hAnsi="Arial" w:cs="Arial"/>
          <w:sz w:val="20"/>
          <w:szCs w:val="20"/>
        </w:rPr>
        <w:t>o</w:t>
      </w:r>
      <w:r w:rsidR="00135D0E" w:rsidRPr="00F812F8">
        <w:rPr>
          <w:rFonts w:ascii="Arial" w:eastAsia="Times New Roman" w:hAnsi="Arial" w:cs="Arial"/>
          <w:spacing w:val="-3"/>
          <w:sz w:val="20"/>
          <w:szCs w:val="20"/>
        </w:rPr>
        <w:t>u</w:t>
      </w:r>
      <w:r w:rsidR="00135D0E" w:rsidRPr="00F812F8">
        <w:rPr>
          <w:rFonts w:ascii="Arial" w:eastAsia="Times New Roman" w:hAnsi="Arial" w:cs="Arial"/>
          <w:spacing w:val="1"/>
          <w:sz w:val="20"/>
          <w:szCs w:val="20"/>
        </w:rPr>
        <w:t>t</w:t>
      </w:r>
      <w:r w:rsidR="00135D0E" w:rsidRPr="00F812F8">
        <w:rPr>
          <w:rFonts w:ascii="Arial" w:eastAsia="Times New Roman" w:hAnsi="Arial" w:cs="Arial"/>
          <w:sz w:val="20"/>
          <w:szCs w:val="20"/>
        </w:rPr>
        <w:t>es</w:t>
      </w:r>
      <w:r w:rsidR="00135D0E" w:rsidRPr="00F812F8">
        <w:rPr>
          <w:rFonts w:ascii="Arial" w:eastAsia="Times New Roman" w:hAnsi="Arial" w:cs="Arial"/>
          <w:spacing w:val="2"/>
          <w:sz w:val="20"/>
          <w:szCs w:val="20"/>
        </w:rPr>
        <w:t xml:space="preserve"> </w:t>
      </w:r>
      <w:r w:rsidR="00135D0E" w:rsidRPr="00F812F8">
        <w:rPr>
          <w:rFonts w:ascii="Arial" w:eastAsia="Times New Roman" w:hAnsi="Arial" w:cs="Arial"/>
          <w:spacing w:val="-2"/>
          <w:sz w:val="20"/>
          <w:szCs w:val="20"/>
        </w:rPr>
        <w:t>v</w:t>
      </w:r>
      <w:r w:rsidR="00135D0E" w:rsidRPr="00F812F8">
        <w:rPr>
          <w:rFonts w:ascii="Arial" w:eastAsia="Times New Roman" w:hAnsi="Arial" w:cs="Arial"/>
          <w:sz w:val="20"/>
          <w:szCs w:val="20"/>
        </w:rPr>
        <w:t>a</w:t>
      </w:r>
      <w:r w:rsidR="00135D0E" w:rsidRPr="00F812F8">
        <w:rPr>
          <w:rFonts w:ascii="Arial" w:eastAsia="Times New Roman" w:hAnsi="Arial" w:cs="Arial"/>
          <w:spacing w:val="1"/>
          <w:sz w:val="20"/>
          <w:szCs w:val="20"/>
        </w:rPr>
        <w:t>r</w:t>
      </w:r>
      <w:r w:rsidR="00135D0E" w:rsidRPr="00F812F8">
        <w:rPr>
          <w:rFonts w:ascii="Arial" w:eastAsia="Times New Roman" w:hAnsi="Arial" w:cs="Arial"/>
          <w:spacing w:val="-1"/>
          <w:sz w:val="20"/>
          <w:szCs w:val="20"/>
        </w:rPr>
        <w:t>i</w:t>
      </w:r>
      <w:r w:rsidR="00135D0E" w:rsidRPr="00F812F8">
        <w:rPr>
          <w:rFonts w:ascii="Arial" w:eastAsia="Times New Roman" w:hAnsi="Arial" w:cs="Arial"/>
          <w:sz w:val="20"/>
          <w:szCs w:val="20"/>
        </w:rPr>
        <w:t>an</w:t>
      </w:r>
      <w:r w:rsidR="00135D0E" w:rsidRPr="00F812F8">
        <w:rPr>
          <w:rFonts w:ascii="Arial" w:eastAsia="Times New Roman" w:hAnsi="Arial" w:cs="Arial"/>
          <w:spacing w:val="1"/>
          <w:sz w:val="20"/>
          <w:szCs w:val="20"/>
        </w:rPr>
        <w:t>t</w:t>
      </w:r>
      <w:r w:rsidR="00135D0E" w:rsidRPr="00F812F8">
        <w:rPr>
          <w:rFonts w:ascii="Arial" w:eastAsia="Times New Roman" w:hAnsi="Arial" w:cs="Arial"/>
          <w:sz w:val="20"/>
          <w:szCs w:val="20"/>
        </w:rPr>
        <w:t>es</w:t>
      </w:r>
      <w:r w:rsidR="00135D0E" w:rsidRPr="00F812F8">
        <w:rPr>
          <w:rFonts w:ascii="Arial" w:eastAsia="Times New Roman" w:hAnsi="Arial" w:cs="Arial"/>
          <w:spacing w:val="-1"/>
          <w:sz w:val="20"/>
          <w:szCs w:val="20"/>
        </w:rPr>
        <w:t xml:space="preserve"> </w:t>
      </w:r>
      <w:r w:rsidR="00135D0E" w:rsidRPr="00F812F8">
        <w:rPr>
          <w:rFonts w:ascii="Arial" w:eastAsia="Times New Roman" w:hAnsi="Arial" w:cs="Arial"/>
          <w:spacing w:val="1"/>
          <w:sz w:val="20"/>
          <w:szCs w:val="20"/>
        </w:rPr>
        <w:t>(</w:t>
      </w:r>
      <w:r w:rsidR="00135D0E" w:rsidRPr="00F812F8">
        <w:rPr>
          <w:rFonts w:ascii="Arial" w:eastAsia="Times New Roman" w:hAnsi="Arial" w:cs="Arial"/>
          <w:sz w:val="20"/>
          <w:szCs w:val="20"/>
        </w:rPr>
        <w:t>o</w:t>
      </w:r>
      <w:r w:rsidR="00135D0E" w:rsidRPr="00F812F8">
        <w:rPr>
          <w:rFonts w:ascii="Arial" w:eastAsia="Times New Roman" w:hAnsi="Arial" w:cs="Arial"/>
          <w:spacing w:val="-3"/>
          <w:sz w:val="20"/>
          <w:szCs w:val="20"/>
        </w:rPr>
        <w:t>p</w:t>
      </w:r>
      <w:r w:rsidR="00135D0E" w:rsidRPr="00F812F8">
        <w:rPr>
          <w:rFonts w:ascii="Arial" w:eastAsia="Times New Roman" w:hAnsi="Arial" w:cs="Arial"/>
          <w:spacing w:val="1"/>
          <w:sz w:val="20"/>
          <w:szCs w:val="20"/>
        </w:rPr>
        <w:t>t</w:t>
      </w:r>
      <w:r w:rsidR="00135D0E" w:rsidRPr="00F812F8">
        <w:rPr>
          <w:rFonts w:ascii="Arial" w:eastAsia="Times New Roman" w:hAnsi="Arial" w:cs="Arial"/>
          <w:spacing w:val="-1"/>
          <w:sz w:val="20"/>
          <w:szCs w:val="20"/>
        </w:rPr>
        <w:t>i</w:t>
      </w:r>
      <w:r w:rsidR="00135D0E" w:rsidRPr="00F812F8">
        <w:rPr>
          <w:rFonts w:ascii="Arial" w:eastAsia="Times New Roman" w:hAnsi="Arial" w:cs="Arial"/>
          <w:sz w:val="20"/>
          <w:szCs w:val="20"/>
        </w:rPr>
        <w:t>o</w:t>
      </w:r>
      <w:r w:rsidR="00135D0E" w:rsidRPr="00F812F8">
        <w:rPr>
          <w:rFonts w:ascii="Arial" w:eastAsia="Times New Roman" w:hAnsi="Arial" w:cs="Arial"/>
          <w:spacing w:val="-3"/>
          <w:sz w:val="20"/>
          <w:szCs w:val="20"/>
        </w:rPr>
        <w:t>n</w:t>
      </w:r>
      <w:r w:rsidR="00135D0E" w:rsidRPr="00F812F8">
        <w:rPr>
          <w:rFonts w:ascii="Arial" w:eastAsia="Times New Roman" w:hAnsi="Arial" w:cs="Arial"/>
          <w:sz w:val="20"/>
          <w:szCs w:val="20"/>
        </w:rPr>
        <w:t>s</w:t>
      </w:r>
      <w:r w:rsidR="00135D0E" w:rsidRPr="00F812F8">
        <w:rPr>
          <w:rFonts w:ascii="Arial" w:eastAsia="Times New Roman" w:hAnsi="Arial" w:cs="Arial"/>
          <w:spacing w:val="2"/>
          <w:sz w:val="20"/>
          <w:szCs w:val="20"/>
        </w:rPr>
        <w:t xml:space="preserve"> </w:t>
      </w:r>
      <w:r w:rsidR="00135D0E" w:rsidRPr="00F812F8">
        <w:rPr>
          <w:rFonts w:ascii="Arial" w:eastAsia="Times New Roman" w:hAnsi="Arial" w:cs="Arial"/>
          <w:spacing w:val="1"/>
          <w:sz w:val="20"/>
          <w:szCs w:val="20"/>
        </w:rPr>
        <w:t>t</w:t>
      </w:r>
      <w:r w:rsidR="00135D0E" w:rsidRPr="00F812F8">
        <w:rPr>
          <w:rFonts w:ascii="Arial" w:eastAsia="Times New Roman" w:hAnsi="Arial" w:cs="Arial"/>
          <w:sz w:val="20"/>
          <w:szCs w:val="20"/>
        </w:rPr>
        <w:t>echn</w:t>
      </w:r>
      <w:r w:rsidR="00135D0E" w:rsidRPr="00F812F8">
        <w:rPr>
          <w:rFonts w:ascii="Arial" w:eastAsia="Times New Roman" w:hAnsi="Arial" w:cs="Arial"/>
          <w:spacing w:val="-3"/>
          <w:sz w:val="20"/>
          <w:szCs w:val="20"/>
        </w:rPr>
        <w:t>i</w:t>
      </w:r>
      <w:r w:rsidR="00135D0E" w:rsidRPr="00F812F8">
        <w:rPr>
          <w:rFonts w:ascii="Arial" w:eastAsia="Times New Roman" w:hAnsi="Arial" w:cs="Arial"/>
          <w:spacing w:val="2"/>
          <w:sz w:val="20"/>
          <w:szCs w:val="20"/>
        </w:rPr>
        <w:t>q</w:t>
      </w:r>
      <w:r w:rsidR="00135D0E" w:rsidRPr="00F812F8">
        <w:rPr>
          <w:rFonts w:ascii="Arial" w:eastAsia="Times New Roman" w:hAnsi="Arial" w:cs="Arial"/>
          <w:sz w:val="20"/>
          <w:szCs w:val="20"/>
        </w:rPr>
        <w:t>ue</w:t>
      </w:r>
      <w:r w:rsidR="00135D0E" w:rsidRPr="00F812F8">
        <w:rPr>
          <w:rFonts w:ascii="Arial" w:eastAsia="Times New Roman" w:hAnsi="Arial" w:cs="Arial"/>
          <w:spacing w:val="-2"/>
          <w:sz w:val="20"/>
          <w:szCs w:val="20"/>
        </w:rPr>
        <w:t>s</w:t>
      </w:r>
      <w:r w:rsidR="00135D0E" w:rsidRPr="00F812F8">
        <w:rPr>
          <w:rFonts w:ascii="Arial" w:eastAsia="Times New Roman" w:hAnsi="Arial" w:cs="Arial"/>
          <w:sz w:val="20"/>
          <w:szCs w:val="20"/>
        </w:rPr>
        <w:t>)</w:t>
      </w:r>
      <w:r w:rsidR="00135D0E" w:rsidRPr="00F812F8">
        <w:rPr>
          <w:rFonts w:ascii="Arial" w:eastAsia="Times New Roman" w:hAnsi="Arial" w:cs="Arial"/>
          <w:spacing w:val="2"/>
          <w:sz w:val="20"/>
          <w:szCs w:val="20"/>
        </w:rPr>
        <w:t xml:space="preserve"> </w:t>
      </w:r>
      <w:r w:rsidR="00135D0E" w:rsidRPr="00F812F8">
        <w:rPr>
          <w:rFonts w:ascii="Arial" w:eastAsia="Times New Roman" w:hAnsi="Arial" w:cs="Arial"/>
          <w:spacing w:val="-3"/>
          <w:sz w:val="20"/>
          <w:szCs w:val="20"/>
        </w:rPr>
        <w:t>a</w:t>
      </w:r>
      <w:r w:rsidR="00135D0E" w:rsidRPr="00F812F8">
        <w:rPr>
          <w:rFonts w:ascii="Arial" w:eastAsia="Times New Roman" w:hAnsi="Arial" w:cs="Arial"/>
          <w:spacing w:val="1"/>
          <w:sz w:val="20"/>
          <w:szCs w:val="20"/>
        </w:rPr>
        <w:t>m</w:t>
      </w:r>
      <w:r w:rsidR="00135D0E" w:rsidRPr="00F812F8">
        <w:rPr>
          <w:rFonts w:ascii="Arial" w:eastAsia="Times New Roman" w:hAnsi="Arial" w:cs="Arial"/>
          <w:sz w:val="20"/>
          <w:szCs w:val="20"/>
        </w:rPr>
        <w:t>é</w:t>
      </w:r>
      <w:r w:rsidR="00135D0E" w:rsidRPr="00F812F8">
        <w:rPr>
          <w:rFonts w:ascii="Arial" w:eastAsia="Times New Roman" w:hAnsi="Arial" w:cs="Arial"/>
          <w:spacing w:val="-1"/>
          <w:sz w:val="20"/>
          <w:szCs w:val="20"/>
        </w:rPr>
        <w:t>li</w:t>
      </w:r>
      <w:r w:rsidR="00135D0E" w:rsidRPr="00F812F8">
        <w:rPr>
          <w:rFonts w:ascii="Arial" w:eastAsia="Times New Roman" w:hAnsi="Arial" w:cs="Arial"/>
          <w:sz w:val="20"/>
          <w:szCs w:val="20"/>
        </w:rPr>
        <w:t>o</w:t>
      </w:r>
      <w:r w:rsidR="00135D0E" w:rsidRPr="00F812F8">
        <w:rPr>
          <w:rFonts w:ascii="Arial" w:eastAsia="Times New Roman" w:hAnsi="Arial" w:cs="Arial"/>
          <w:spacing w:val="1"/>
          <w:sz w:val="20"/>
          <w:szCs w:val="20"/>
        </w:rPr>
        <w:t>r</w:t>
      </w:r>
      <w:r w:rsidR="00135D0E" w:rsidRPr="00F812F8">
        <w:rPr>
          <w:rFonts w:ascii="Arial" w:eastAsia="Times New Roman" w:hAnsi="Arial" w:cs="Arial"/>
          <w:sz w:val="20"/>
          <w:szCs w:val="20"/>
        </w:rPr>
        <w:t xml:space="preserve">ant </w:t>
      </w:r>
      <w:r w:rsidR="00135D0E" w:rsidRPr="00F812F8">
        <w:rPr>
          <w:rFonts w:ascii="Arial" w:eastAsia="Times New Roman" w:hAnsi="Arial" w:cs="Arial"/>
          <w:spacing w:val="-1"/>
          <w:sz w:val="20"/>
          <w:szCs w:val="20"/>
        </w:rPr>
        <w:t>l’</w:t>
      </w:r>
      <w:r w:rsidR="00135D0E" w:rsidRPr="00F812F8">
        <w:rPr>
          <w:rFonts w:ascii="Arial" w:eastAsia="Times New Roman" w:hAnsi="Arial" w:cs="Arial"/>
          <w:sz w:val="20"/>
          <w:szCs w:val="20"/>
        </w:rPr>
        <w:t>e</w:t>
      </w:r>
      <w:r w:rsidR="00135D0E" w:rsidRPr="00F812F8">
        <w:rPr>
          <w:rFonts w:ascii="Arial" w:eastAsia="Times New Roman" w:hAnsi="Arial" w:cs="Arial"/>
          <w:spacing w:val="1"/>
          <w:sz w:val="20"/>
          <w:szCs w:val="20"/>
        </w:rPr>
        <w:t>ff</w:t>
      </w:r>
      <w:r w:rsidR="00135D0E" w:rsidRPr="00F812F8">
        <w:rPr>
          <w:rFonts w:ascii="Arial" w:eastAsia="Times New Roman" w:hAnsi="Arial" w:cs="Arial"/>
          <w:spacing w:val="-1"/>
          <w:sz w:val="20"/>
          <w:szCs w:val="20"/>
        </w:rPr>
        <w:t>i</w:t>
      </w:r>
      <w:r w:rsidR="00135D0E" w:rsidRPr="00F812F8">
        <w:rPr>
          <w:rFonts w:ascii="Arial" w:eastAsia="Times New Roman" w:hAnsi="Arial" w:cs="Arial"/>
          <w:sz w:val="20"/>
          <w:szCs w:val="20"/>
        </w:rPr>
        <w:t>cac</w:t>
      </w:r>
      <w:r w:rsidR="00135D0E" w:rsidRPr="00F812F8">
        <w:rPr>
          <w:rFonts w:ascii="Arial" w:eastAsia="Times New Roman" w:hAnsi="Arial" w:cs="Arial"/>
          <w:spacing w:val="-1"/>
          <w:sz w:val="20"/>
          <w:szCs w:val="20"/>
        </w:rPr>
        <w:t>i</w:t>
      </w:r>
      <w:r w:rsidR="00135D0E" w:rsidRPr="00F812F8">
        <w:rPr>
          <w:rFonts w:ascii="Arial" w:eastAsia="Times New Roman" w:hAnsi="Arial" w:cs="Arial"/>
          <w:spacing w:val="1"/>
          <w:sz w:val="20"/>
          <w:szCs w:val="20"/>
        </w:rPr>
        <w:t>t</w:t>
      </w:r>
      <w:r w:rsidR="00135D0E" w:rsidRPr="00F812F8">
        <w:rPr>
          <w:rFonts w:ascii="Arial" w:eastAsia="Times New Roman" w:hAnsi="Arial" w:cs="Arial"/>
          <w:sz w:val="20"/>
          <w:szCs w:val="20"/>
        </w:rPr>
        <w:t>é</w:t>
      </w:r>
      <w:r w:rsidR="00135D0E" w:rsidRPr="00F812F8">
        <w:rPr>
          <w:rFonts w:ascii="Arial" w:eastAsia="Times New Roman" w:hAnsi="Arial" w:cs="Arial"/>
          <w:spacing w:val="-1"/>
          <w:sz w:val="20"/>
          <w:szCs w:val="20"/>
        </w:rPr>
        <w:t xml:space="preserve"> </w:t>
      </w:r>
      <w:r w:rsidR="00135D0E" w:rsidRPr="00F812F8">
        <w:rPr>
          <w:rFonts w:ascii="Arial" w:eastAsia="Times New Roman" w:hAnsi="Arial" w:cs="Arial"/>
          <w:sz w:val="20"/>
          <w:szCs w:val="20"/>
        </w:rPr>
        <w:t>du</w:t>
      </w:r>
      <w:r w:rsidR="00135D0E" w:rsidRPr="00F812F8">
        <w:rPr>
          <w:rFonts w:ascii="Arial" w:eastAsia="Times New Roman" w:hAnsi="Arial" w:cs="Arial"/>
          <w:spacing w:val="-1"/>
          <w:sz w:val="20"/>
          <w:szCs w:val="20"/>
        </w:rPr>
        <w:t xml:space="preserve"> </w:t>
      </w:r>
      <w:r w:rsidR="00135D0E" w:rsidRPr="00F812F8">
        <w:rPr>
          <w:rFonts w:ascii="Arial" w:eastAsia="Times New Roman" w:hAnsi="Arial" w:cs="Arial"/>
          <w:spacing w:val="1"/>
          <w:sz w:val="20"/>
          <w:szCs w:val="20"/>
        </w:rPr>
        <w:t>m</w:t>
      </w:r>
      <w:r w:rsidR="00135D0E" w:rsidRPr="00F812F8">
        <w:rPr>
          <w:rFonts w:ascii="Arial" w:eastAsia="Times New Roman" w:hAnsi="Arial" w:cs="Arial"/>
          <w:sz w:val="20"/>
          <w:szCs w:val="20"/>
        </w:rPr>
        <w:t>a</w:t>
      </w:r>
      <w:r w:rsidR="00135D0E" w:rsidRPr="00F812F8">
        <w:rPr>
          <w:rFonts w:ascii="Arial" w:eastAsia="Times New Roman" w:hAnsi="Arial" w:cs="Arial"/>
          <w:spacing w:val="1"/>
          <w:sz w:val="20"/>
          <w:szCs w:val="20"/>
        </w:rPr>
        <w:t>t</w:t>
      </w:r>
      <w:r w:rsidR="00135D0E" w:rsidRPr="00F812F8">
        <w:rPr>
          <w:rFonts w:ascii="Arial" w:eastAsia="Times New Roman" w:hAnsi="Arial" w:cs="Arial"/>
          <w:spacing w:val="-3"/>
          <w:sz w:val="20"/>
          <w:szCs w:val="20"/>
        </w:rPr>
        <w:t>é</w:t>
      </w:r>
      <w:r w:rsidR="00135D0E" w:rsidRPr="00F812F8">
        <w:rPr>
          <w:rFonts w:ascii="Arial" w:eastAsia="Times New Roman" w:hAnsi="Arial" w:cs="Arial"/>
          <w:spacing w:val="1"/>
          <w:sz w:val="20"/>
          <w:szCs w:val="20"/>
        </w:rPr>
        <w:t>r</w:t>
      </w:r>
      <w:r w:rsidR="00135D0E" w:rsidRPr="00F812F8">
        <w:rPr>
          <w:rFonts w:ascii="Arial" w:eastAsia="Times New Roman" w:hAnsi="Arial" w:cs="Arial"/>
          <w:spacing w:val="-1"/>
          <w:sz w:val="20"/>
          <w:szCs w:val="20"/>
        </w:rPr>
        <w:t>i</w:t>
      </w:r>
      <w:r w:rsidR="00135D0E" w:rsidRPr="00F812F8">
        <w:rPr>
          <w:rFonts w:ascii="Arial" w:eastAsia="Times New Roman" w:hAnsi="Arial" w:cs="Arial"/>
          <w:sz w:val="20"/>
          <w:szCs w:val="20"/>
        </w:rPr>
        <w:t>el.</w:t>
      </w:r>
    </w:p>
    <w:p w14:paraId="0C6A92A4" w14:textId="77777777" w:rsidR="00135D0E" w:rsidRPr="00F812F8" w:rsidRDefault="0093067E" w:rsidP="00135D0E">
      <w:pPr>
        <w:widowControl w:val="0"/>
        <w:spacing w:after="0" w:line="240" w:lineRule="auto"/>
        <w:ind w:left="117" w:right="111"/>
        <w:rPr>
          <w:rFonts w:ascii="Arial" w:hAnsi="Arial" w:cs="Arial"/>
          <w:sz w:val="20"/>
          <w:szCs w:val="20"/>
        </w:rPr>
      </w:pPr>
      <w:sdt>
        <w:sdtPr>
          <w:rPr>
            <w:rFonts w:ascii="Arial" w:hAnsi="Arial" w:cs="Arial"/>
            <w:b/>
            <w:bCs/>
          </w:rPr>
          <w:id w:val="-820032880"/>
          <w14:checkbox>
            <w14:checked w14:val="0"/>
            <w14:checkedState w14:val="2612" w14:font="MS Gothic"/>
            <w14:uncheckedState w14:val="2610" w14:font="MS Gothic"/>
          </w14:checkbox>
        </w:sdtPr>
        <w:sdtEndPr/>
        <w:sdtContent>
          <w:r w:rsidR="00135D0E">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sidRPr="00F812F8">
        <w:rPr>
          <w:rFonts w:ascii="Arial" w:hAnsi="Arial" w:cs="Arial"/>
          <w:b/>
          <w:sz w:val="20"/>
          <w:szCs w:val="20"/>
        </w:rPr>
        <w:t>Obligatoires</w:t>
      </w:r>
      <w:r w:rsidR="00135D0E" w:rsidRPr="00F812F8">
        <w:rPr>
          <w:rFonts w:ascii="Arial" w:hAnsi="Arial" w:cs="Arial"/>
          <w:sz w:val="20"/>
          <w:szCs w:val="20"/>
        </w:rPr>
        <w:t> : le fournisseur proposera les variantes figurant à l’article 6</w:t>
      </w:r>
    </w:p>
    <w:p w14:paraId="6F88570C" w14:textId="77777777" w:rsidR="00135D0E" w:rsidRPr="00A055E6" w:rsidRDefault="0093067E" w:rsidP="00135D0E">
      <w:pPr>
        <w:widowControl w:val="0"/>
        <w:spacing w:after="0" w:line="240" w:lineRule="auto"/>
        <w:ind w:left="117" w:right="111"/>
        <w:rPr>
          <w:rFonts w:ascii="Arial" w:eastAsia="Times New Roman" w:hAnsi="Arial" w:cs="Arial"/>
          <w:sz w:val="20"/>
          <w:szCs w:val="20"/>
        </w:rPr>
      </w:pPr>
      <w:sdt>
        <w:sdtPr>
          <w:rPr>
            <w:rFonts w:ascii="Arial" w:hAnsi="Arial" w:cs="Arial"/>
            <w:b/>
            <w:bCs/>
          </w:rPr>
          <w:id w:val="1490979380"/>
          <w14:checkbox>
            <w14:checked w14:val="1"/>
            <w14:checkedState w14:val="2612" w14:font="MS Gothic"/>
            <w14:uncheckedState w14:val="2610" w14:font="MS Gothic"/>
          </w14:checkbox>
        </w:sdtPr>
        <w:sdtEndPr/>
        <w:sdtContent>
          <w:r w:rsidR="0081158B">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b/>
          <w:sz w:val="20"/>
          <w:szCs w:val="20"/>
        </w:rPr>
        <w:t>S</w:t>
      </w:r>
      <w:r w:rsidR="00135D0E" w:rsidRPr="00F812F8">
        <w:rPr>
          <w:rFonts w:ascii="Arial" w:hAnsi="Arial" w:cs="Arial"/>
          <w:b/>
          <w:sz w:val="20"/>
          <w:szCs w:val="20"/>
        </w:rPr>
        <w:t>ans objet</w:t>
      </w:r>
    </w:p>
    <w:p w14:paraId="5C804D69" w14:textId="77777777" w:rsidR="00135D0E" w:rsidRDefault="00135D0E" w:rsidP="00135D0E">
      <w:pPr>
        <w:pStyle w:val="Paragraphedeliste"/>
        <w:widowControl w:val="0"/>
        <w:spacing w:line="226" w:lineRule="exact"/>
        <w:ind w:left="473" w:right="-20"/>
        <w:rPr>
          <w:rFonts w:ascii="Arial" w:hAnsi="Arial" w:cs="Arial"/>
          <w:spacing w:val="2"/>
        </w:rPr>
      </w:pPr>
    </w:p>
    <w:p w14:paraId="41269E45" w14:textId="77777777" w:rsidR="007F0A33" w:rsidRPr="007F0A33" w:rsidRDefault="00135D0E" w:rsidP="006112EE">
      <w:pPr>
        <w:widowControl w:val="0"/>
        <w:tabs>
          <w:tab w:val="left" w:pos="2620"/>
        </w:tabs>
        <w:spacing w:line="240" w:lineRule="auto"/>
        <w:ind w:right="-188"/>
        <w:jc w:val="both"/>
        <w:rPr>
          <w:rFonts w:ascii="Arial" w:eastAsia="Times New Roman" w:hAnsi="Arial" w:cs="Arial"/>
          <w:i/>
          <w:iCs/>
          <w:sz w:val="20"/>
          <w:szCs w:val="20"/>
        </w:rPr>
      </w:pPr>
      <w:r>
        <w:rPr>
          <w:rFonts w:ascii="Arial" w:eastAsia="Times New Roman" w:hAnsi="Arial" w:cs="Arial"/>
          <w:i/>
          <w:iCs/>
          <w:spacing w:val="-3"/>
          <w:sz w:val="20"/>
          <w:szCs w:val="20"/>
        </w:rPr>
        <w:t>Ce</w:t>
      </w:r>
      <w:r>
        <w:rPr>
          <w:rFonts w:ascii="Arial" w:eastAsia="Times New Roman" w:hAnsi="Arial" w:cs="Arial"/>
          <w:i/>
          <w:iCs/>
          <w:sz w:val="20"/>
          <w:szCs w:val="20"/>
        </w:rPr>
        <w:t>s</w:t>
      </w:r>
      <w:r>
        <w:rPr>
          <w:rFonts w:ascii="Arial" w:eastAsia="Times New Roman" w:hAnsi="Arial" w:cs="Arial"/>
          <w:i/>
          <w:iCs/>
          <w:spacing w:val="-19"/>
          <w:sz w:val="20"/>
          <w:szCs w:val="20"/>
        </w:rPr>
        <w:t xml:space="preserve"> </w:t>
      </w:r>
      <w:r>
        <w:rPr>
          <w:rFonts w:ascii="Arial" w:eastAsia="Times New Roman" w:hAnsi="Arial" w:cs="Arial"/>
          <w:i/>
          <w:iCs/>
          <w:spacing w:val="-1"/>
          <w:sz w:val="20"/>
          <w:szCs w:val="20"/>
        </w:rPr>
        <w:t>f</w:t>
      </w:r>
      <w:r>
        <w:rPr>
          <w:rFonts w:ascii="Arial" w:eastAsia="Times New Roman" w:hAnsi="Arial" w:cs="Arial"/>
          <w:i/>
          <w:iCs/>
          <w:spacing w:val="-3"/>
          <w:sz w:val="20"/>
          <w:szCs w:val="20"/>
        </w:rPr>
        <w:t>o</w:t>
      </w:r>
      <w:r>
        <w:rPr>
          <w:rFonts w:ascii="Arial" w:eastAsia="Times New Roman" w:hAnsi="Arial" w:cs="Arial"/>
          <w:i/>
          <w:iCs/>
          <w:spacing w:val="-5"/>
          <w:sz w:val="20"/>
          <w:szCs w:val="20"/>
        </w:rPr>
        <w:t>u</w:t>
      </w:r>
      <w:r>
        <w:rPr>
          <w:rFonts w:ascii="Arial" w:eastAsia="Times New Roman" w:hAnsi="Arial" w:cs="Arial"/>
          <w:i/>
          <w:iCs/>
          <w:spacing w:val="-1"/>
          <w:sz w:val="20"/>
          <w:szCs w:val="20"/>
        </w:rPr>
        <w:t>r</w:t>
      </w:r>
      <w:r>
        <w:rPr>
          <w:rFonts w:ascii="Arial" w:eastAsia="Times New Roman" w:hAnsi="Arial" w:cs="Arial"/>
          <w:i/>
          <w:iCs/>
          <w:spacing w:val="-3"/>
          <w:sz w:val="20"/>
          <w:szCs w:val="20"/>
        </w:rPr>
        <w:t>n</w:t>
      </w:r>
      <w:r>
        <w:rPr>
          <w:rFonts w:ascii="Arial" w:eastAsia="Times New Roman" w:hAnsi="Arial" w:cs="Arial"/>
          <w:i/>
          <w:iCs/>
          <w:spacing w:val="-6"/>
          <w:sz w:val="20"/>
          <w:szCs w:val="20"/>
        </w:rPr>
        <w:t>i</w:t>
      </w:r>
      <w:r>
        <w:rPr>
          <w:rFonts w:ascii="Arial" w:eastAsia="Times New Roman" w:hAnsi="Arial" w:cs="Arial"/>
          <w:i/>
          <w:iCs/>
          <w:spacing w:val="-1"/>
          <w:sz w:val="20"/>
          <w:szCs w:val="20"/>
        </w:rPr>
        <w:t>t</w:t>
      </w:r>
      <w:r>
        <w:rPr>
          <w:rFonts w:ascii="Arial" w:eastAsia="Times New Roman" w:hAnsi="Arial" w:cs="Arial"/>
          <w:i/>
          <w:iCs/>
          <w:spacing w:val="-5"/>
          <w:sz w:val="20"/>
          <w:szCs w:val="20"/>
        </w:rPr>
        <w:t>u</w:t>
      </w:r>
      <w:r>
        <w:rPr>
          <w:rFonts w:ascii="Arial" w:eastAsia="Times New Roman" w:hAnsi="Arial" w:cs="Arial"/>
          <w:i/>
          <w:iCs/>
          <w:spacing w:val="-1"/>
          <w:sz w:val="20"/>
          <w:szCs w:val="20"/>
        </w:rPr>
        <w:t>r</w:t>
      </w:r>
      <w:r>
        <w:rPr>
          <w:rFonts w:ascii="Arial" w:eastAsia="Times New Roman" w:hAnsi="Arial" w:cs="Arial"/>
          <w:i/>
          <w:iCs/>
          <w:spacing w:val="-3"/>
          <w:sz w:val="20"/>
          <w:szCs w:val="20"/>
        </w:rPr>
        <w:t>e</w:t>
      </w:r>
      <w:r>
        <w:rPr>
          <w:rFonts w:ascii="Arial" w:eastAsia="Times New Roman" w:hAnsi="Arial" w:cs="Arial"/>
          <w:i/>
          <w:iCs/>
          <w:sz w:val="20"/>
          <w:szCs w:val="20"/>
        </w:rPr>
        <w:t>s</w:t>
      </w:r>
      <w:r>
        <w:rPr>
          <w:rFonts w:ascii="Arial" w:eastAsia="Times New Roman" w:hAnsi="Arial" w:cs="Arial"/>
          <w:i/>
          <w:iCs/>
          <w:spacing w:val="-19"/>
          <w:sz w:val="20"/>
          <w:szCs w:val="20"/>
        </w:rPr>
        <w:t xml:space="preserve"> </w:t>
      </w:r>
      <w:r>
        <w:rPr>
          <w:rFonts w:ascii="Arial" w:eastAsia="Times New Roman" w:hAnsi="Arial" w:cs="Arial"/>
          <w:i/>
          <w:iCs/>
          <w:spacing w:val="-3"/>
          <w:sz w:val="20"/>
          <w:szCs w:val="20"/>
        </w:rPr>
        <w:t>doi</w:t>
      </w:r>
      <w:r>
        <w:rPr>
          <w:rFonts w:ascii="Arial" w:eastAsia="Times New Roman" w:hAnsi="Arial" w:cs="Arial"/>
          <w:i/>
          <w:iCs/>
          <w:spacing w:val="-5"/>
          <w:sz w:val="20"/>
          <w:szCs w:val="20"/>
        </w:rPr>
        <w:t>v</w:t>
      </w:r>
      <w:r>
        <w:rPr>
          <w:rFonts w:ascii="Arial" w:eastAsia="Times New Roman" w:hAnsi="Arial" w:cs="Arial"/>
          <w:i/>
          <w:iCs/>
          <w:spacing w:val="-3"/>
          <w:sz w:val="20"/>
          <w:szCs w:val="20"/>
        </w:rPr>
        <w:t>e</w:t>
      </w:r>
      <w:r>
        <w:rPr>
          <w:rFonts w:ascii="Arial" w:eastAsia="Times New Roman" w:hAnsi="Arial" w:cs="Arial"/>
          <w:i/>
          <w:iCs/>
          <w:spacing w:val="-5"/>
          <w:sz w:val="20"/>
          <w:szCs w:val="20"/>
        </w:rPr>
        <w:t>n</w:t>
      </w:r>
      <w:r>
        <w:rPr>
          <w:rFonts w:ascii="Arial" w:eastAsia="Times New Roman" w:hAnsi="Arial" w:cs="Arial"/>
          <w:i/>
          <w:iCs/>
          <w:sz w:val="20"/>
          <w:szCs w:val="20"/>
        </w:rPr>
        <w:t xml:space="preserve">t </w:t>
      </w:r>
      <w:r>
        <w:rPr>
          <w:rFonts w:ascii="Arial" w:eastAsia="Times New Roman" w:hAnsi="Arial" w:cs="Arial"/>
          <w:i/>
          <w:iCs/>
          <w:spacing w:val="-3"/>
          <w:sz w:val="20"/>
          <w:szCs w:val="20"/>
        </w:rPr>
        <w:t>ê</w:t>
      </w:r>
      <w:r>
        <w:rPr>
          <w:rFonts w:ascii="Arial" w:eastAsia="Times New Roman" w:hAnsi="Arial" w:cs="Arial"/>
          <w:i/>
          <w:iCs/>
          <w:spacing w:val="-4"/>
          <w:sz w:val="20"/>
          <w:szCs w:val="20"/>
        </w:rPr>
        <w:t>t</w:t>
      </w:r>
      <w:r>
        <w:rPr>
          <w:rFonts w:ascii="Arial" w:eastAsia="Times New Roman" w:hAnsi="Arial" w:cs="Arial"/>
          <w:i/>
          <w:iCs/>
          <w:spacing w:val="-1"/>
          <w:sz w:val="20"/>
          <w:szCs w:val="20"/>
        </w:rPr>
        <w:t>r</w:t>
      </w:r>
      <w:r>
        <w:rPr>
          <w:rFonts w:ascii="Arial" w:eastAsia="Times New Roman" w:hAnsi="Arial" w:cs="Arial"/>
          <w:i/>
          <w:iCs/>
          <w:sz w:val="20"/>
          <w:szCs w:val="20"/>
        </w:rPr>
        <w:t>e</w:t>
      </w:r>
      <w:r>
        <w:rPr>
          <w:rFonts w:ascii="Arial" w:eastAsia="Times New Roman" w:hAnsi="Arial" w:cs="Arial"/>
          <w:i/>
          <w:iCs/>
          <w:spacing w:val="-19"/>
          <w:sz w:val="20"/>
          <w:szCs w:val="20"/>
        </w:rPr>
        <w:t xml:space="preserve"> </w:t>
      </w:r>
      <w:r>
        <w:rPr>
          <w:rFonts w:ascii="Arial" w:eastAsia="Times New Roman" w:hAnsi="Arial" w:cs="Arial"/>
          <w:i/>
          <w:iCs/>
          <w:spacing w:val="-2"/>
          <w:sz w:val="20"/>
          <w:szCs w:val="20"/>
        </w:rPr>
        <w:t>c</w:t>
      </w:r>
      <w:r>
        <w:rPr>
          <w:rFonts w:ascii="Arial" w:eastAsia="Times New Roman" w:hAnsi="Arial" w:cs="Arial"/>
          <w:i/>
          <w:iCs/>
          <w:spacing w:val="-3"/>
          <w:sz w:val="20"/>
          <w:szCs w:val="20"/>
        </w:rPr>
        <w:t>o</w:t>
      </w:r>
      <w:r>
        <w:rPr>
          <w:rFonts w:ascii="Arial" w:eastAsia="Times New Roman" w:hAnsi="Arial" w:cs="Arial"/>
          <w:i/>
          <w:iCs/>
          <w:spacing w:val="-5"/>
          <w:sz w:val="20"/>
          <w:szCs w:val="20"/>
        </w:rPr>
        <w:t>n</w:t>
      </w:r>
      <w:r>
        <w:rPr>
          <w:rFonts w:ascii="Arial" w:eastAsia="Times New Roman" w:hAnsi="Arial" w:cs="Arial"/>
          <w:i/>
          <w:iCs/>
          <w:spacing w:val="-1"/>
          <w:sz w:val="20"/>
          <w:szCs w:val="20"/>
        </w:rPr>
        <w:t>f</w:t>
      </w:r>
      <w:r>
        <w:rPr>
          <w:rFonts w:ascii="Arial" w:eastAsia="Times New Roman" w:hAnsi="Arial" w:cs="Arial"/>
          <w:i/>
          <w:iCs/>
          <w:spacing w:val="-5"/>
          <w:sz w:val="20"/>
          <w:szCs w:val="20"/>
        </w:rPr>
        <w:t>o</w:t>
      </w:r>
      <w:r>
        <w:rPr>
          <w:rFonts w:ascii="Arial" w:eastAsia="Times New Roman" w:hAnsi="Arial" w:cs="Arial"/>
          <w:i/>
          <w:iCs/>
          <w:spacing w:val="-4"/>
          <w:sz w:val="20"/>
          <w:szCs w:val="20"/>
        </w:rPr>
        <w:t>r</w:t>
      </w:r>
      <w:r>
        <w:rPr>
          <w:rFonts w:ascii="Arial" w:eastAsia="Times New Roman" w:hAnsi="Arial" w:cs="Arial"/>
          <w:i/>
          <w:iCs/>
          <w:spacing w:val="-1"/>
          <w:sz w:val="20"/>
          <w:szCs w:val="20"/>
        </w:rPr>
        <w:t>m</w:t>
      </w:r>
      <w:r>
        <w:rPr>
          <w:rFonts w:ascii="Arial" w:eastAsia="Times New Roman" w:hAnsi="Arial" w:cs="Arial"/>
          <w:i/>
          <w:iCs/>
          <w:spacing w:val="-5"/>
          <w:sz w:val="20"/>
          <w:szCs w:val="20"/>
        </w:rPr>
        <w:t>e</w:t>
      </w:r>
      <w:r>
        <w:rPr>
          <w:rFonts w:ascii="Arial" w:eastAsia="Times New Roman" w:hAnsi="Arial" w:cs="Arial"/>
          <w:i/>
          <w:iCs/>
          <w:sz w:val="20"/>
          <w:szCs w:val="20"/>
        </w:rPr>
        <w:t>s</w:t>
      </w:r>
      <w:r>
        <w:rPr>
          <w:rFonts w:ascii="Arial" w:eastAsia="Times New Roman" w:hAnsi="Arial" w:cs="Arial"/>
          <w:i/>
          <w:iCs/>
          <w:spacing w:val="-16"/>
          <w:sz w:val="20"/>
          <w:szCs w:val="20"/>
        </w:rPr>
        <w:t xml:space="preserve"> </w:t>
      </w:r>
      <w:r>
        <w:rPr>
          <w:rFonts w:ascii="Arial" w:eastAsia="Times New Roman" w:hAnsi="Arial" w:cs="Arial"/>
          <w:i/>
          <w:iCs/>
          <w:spacing w:val="-3"/>
          <w:sz w:val="20"/>
          <w:szCs w:val="20"/>
        </w:rPr>
        <w:t>a</w:t>
      </w:r>
      <w:r>
        <w:rPr>
          <w:rFonts w:ascii="Arial" w:eastAsia="Times New Roman" w:hAnsi="Arial" w:cs="Arial"/>
          <w:i/>
          <w:iCs/>
          <w:spacing w:val="-5"/>
          <w:sz w:val="20"/>
          <w:szCs w:val="20"/>
        </w:rPr>
        <w:t>u</w:t>
      </w:r>
      <w:r>
        <w:rPr>
          <w:rFonts w:ascii="Arial" w:eastAsia="Times New Roman" w:hAnsi="Arial" w:cs="Arial"/>
          <w:i/>
          <w:iCs/>
          <w:sz w:val="20"/>
          <w:szCs w:val="20"/>
        </w:rPr>
        <w:t>x</w:t>
      </w:r>
      <w:r>
        <w:rPr>
          <w:rFonts w:ascii="Arial" w:eastAsia="Times New Roman" w:hAnsi="Arial" w:cs="Arial"/>
          <w:i/>
          <w:iCs/>
          <w:spacing w:val="-16"/>
          <w:sz w:val="20"/>
          <w:szCs w:val="20"/>
        </w:rPr>
        <w:t xml:space="preserve"> </w:t>
      </w:r>
      <w:r>
        <w:rPr>
          <w:rFonts w:ascii="Arial" w:eastAsia="Times New Roman" w:hAnsi="Arial" w:cs="Arial"/>
          <w:i/>
          <w:iCs/>
          <w:spacing w:val="-3"/>
          <w:sz w:val="20"/>
          <w:szCs w:val="20"/>
        </w:rPr>
        <w:t>Di</w:t>
      </w:r>
      <w:r>
        <w:rPr>
          <w:rFonts w:ascii="Arial" w:eastAsia="Times New Roman" w:hAnsi="Arial" w:cs="Arial"/>
          <w:i/>
          <w:iCs/>
          <w:spacing w:val="-4"/>
          <w:sz w:val="20"/>
          <w:szCs w:val="20"/>
        </w:rPr>
        <w:t>r</w:t>
      </w:r>
      <w:r>
        <w:rPr>
          <w:rFonts w:ascii="Arial" w:eastAsia="Times New Roman" w:hAnsi="Arial" w:cs="Arial"/>
          <w:i/>
          <w:iCs/>
          <w:spacing w:val="-3"/>
          <w:sz w:val="20"/>
          <w:szCs w:val="20"/>
        </w:rPr>
        <w:t>e</w:t>
      </w:r>
      <w:r>
        <w:rPr>
          <w:rFonts w:ascii="Arial" w:eastAsia="Times New Roman" w:hAnsi="Arial" w:cs="Arial"/>
          <w:i/>
          <w:iCs/>
          <w:spacing w:val="-2"/>
          <w:sz w:val="20"/>
          <w:szCs w:val="20"/>
        </w:rPr>
        <w:t>c</w:t>
      </w:r>
      <w:r>
        <w:rPr>
          <w:rFonts w:ascii="Arial" w:eastAsia="Times New Roman" w:hAnsi="Arial" w:cs="Arial"/>
          <w:i/>
          <w:iCs/>
          <w:spacing w:val="-1"/>
          <w:sz w:val="20"/>
          <w:szCs w:val="20"/>
        </w:rPr>
        <w:t>t</w:t>
      </w:r>
      <w:r>
        <w:rPr>
          <w:rFonts w:ascii="Arial" w:eastAsia="Times New Roman" w:hAnsi="Arial" w:cs="Arial"/>
          <w:i/>
          <w:iCs/>
          <w:spacing w:val="-6"/>
          <w:sz w:val="20"/>
          <w:szCs w:val="20"/>
        </w:rPr>
        <w:t>i</w:t>
      </w:r>
      <w:r>
        <w:rPr>
          <w:rFonts w:ascii="Arial" w:eastAsia="Times New Roman" w:hAnsi="Arial" w:cs="Arial"/>
          <w:i/>
          <w:iCs/>
          <w:spacing w:val="-2"/>
          <w:sz w:val="20"/>
          <w:szCs w:val="20"/>
        </w:rPr>
        <w:t>v</w:t>
      </w:r>
      <w:r>
        <w:rPr>
          <w:rFonts w:ascii="Arial" w:eastAsia="Times New Roman" w:hAnsi="Arial" w:cs="Arial"/>
          <w:i/>
          <w:iCs/>
          <w:spacing w:val="-3"/>
          <w:sz w:val="20"/>
          <w:szCs w:val="20"/>
        </w:rPr>
        <w:t>e</w:t>
      </w:r>
      <w:r>
        <w:rPr>
          <w:rFonts w:ascii="Arial" w:eastAsia="Times New Roman" w:hAnsi="Arial" w:cs="Arial"/>
          <w:i/>
          <w:iCs/>
          <w:sz w:val="20"/>
          <w:szCs w:val="20"/>
        </w:rPr>
        <w:t>s</w:t>
      </w:r>
      <w:r>
        <w:rPr>
          <w:rFonts w:ascii="Arial" w:eastAsia="Times New Roman" w:hAnsi="Arial" w:cs="Arial"/>
          <w:i/>
          <w:iCs/>
          <w:spacing w:val="-19"/>
          <w:sz w:val="20"/>
          <w:szCs w:val="20"/>
        </w:rPr>
        <w:t xml:space="preserve"> </w:t>
      </w:r>
      <w:r>
        <w:rPr>
          <w:rFonts w:ascii="Arial" w:eastAsia="Times New Roman" w:hAnsi="Arial" w:cs="Arial"/>
          <w:i/>
          <w:iCs/>
          <w:spacing w:val="-3"/>
          <w:sz w:val="20"/>
          <w:szCs w:val="20"/>
        </w:rPr>
        <w:t>E</w:t>
      </w:r>
      <w:r>
        <w:rPr>
          <w:rFonts w:ascii="Arial" w:eastAsia="Times New Roman" w:hAnsi="Arial" w:cs="Arial"/>
          <w:i/>
          <w:iCs/>
          <w:spacing w:val="-5"/>
          <w:sz w:val="20"/>
          <w:szCs w:val="20"/>
        </w:rPr>
        <w:t>u</w:t>
      </w:r>
      <w:r>
        <w:rPr>
          <w:rFonts w:ascii="Arial" w:eastAsia="Times New Roman" w:hAnsi="Arial" w:cs="Arial"/>
          <w:i/>
          <w:iCs/>
          <w:spacing w:val="-1"/>
          <w:sz w:val="20"/>
          <w:szCs w:val="20"/>
        </w:rPr>
        <w:t>r</w:t>
      </w:r>
      <w:r>
        <w:rPr>
          <w:rFonts w:ascii="Arial" w:eastAsia="Times New Roman" w:hAnsi="Arial" w:cs="Arial"/>
          <w:i/>
          <w:iCs/>
          <w:spacing w:val="-3"/>
          <w:sz w:val="20"/>
          <w:szCs w:val="20"/>
        </w:rPr>
        <w:t>op</w:t>
      </w:r>
      <w:r>
        <w:rPr>
          <w:rFonts w:ascii="Arial" w:eastAsia="Times New Roman" w:hAnsi="Arial" w:cs="Arial"/>
          <w:i/>
          <w:iCs/>
          <w:spacing w:val="-5"/>
          <w:sz w:val="20"/>
          <w:szCs w:val="20"/>
        </w:rPr>
        <w:t>é</w:t>
      </w:r>
      <w:r>
        <w:rPr>
          <w:rFonts w:ascii="Arial" w:eastAsia="Times New Roman" w:hAnsi="Arial" w:cs="Arial"/>
          <w:i/>
          <w:iCs/>
          <w:spacing w:val="-3"/>
          <w:sz w:val="20"/>
          <w:szCs w:val="20"/>
        </w:rPr>
        <w:t>en</w:t>
      </w:r>
      <w:r>
        <w:rPr>
          <w:rFonts w:ascii="Arial" w:eastAsia="Times New Roman" w:hAnsi="Arial" w:cs="Arial"/>
          <w:i/>
          <w:iCs/>
          <w:spacing w:val="-5"/>
          <w:sz w:val="20"/>
          <w:szCs w:val="20"/>
        </w:rPr>
        <w:t>n</w:t>
      </w:r>
      <w:r>
        <w:rPr>
          <w:rFonts w:ascii="Arial" w:eastAsia="Times New Roman" w:hAnsi="Arial" w:cs="Arial"/>
          <w:i/>
          <w:iCs/>
          <w:spacing w:val="-3"/>
          <w:sz w:val="20"/>
          <w:szCs w:val="20"/>
        </w:rPr>
        <w:t>e</w:t>
      </w:r>
      <w:r>
        <w:rPr>
          <w:rFonts w:ascii="Arial" w:eastAsia="Times New Roman" w:hAnsi="Arial" w:cs="Arial"/>
          <w:i/>
          <w:iCs/>
          <w:sz w:val="20"/>
          <w:szCs w:val="20"/>
        </w:rPr>
        <w:t xml:space="preserve">s </w:t>
      </w:r>
      <w:r>
        <w:rPr>
          <w:rFonts w:ascii="Arial" w:eastAsia="Times New Roman" w:hAnsi="Arial" w:cs="Arial"/>
          <w:i/>
          <w:iCs/>
          <w:spacing w:val="-5"/>
          <w:sz w:val="20"/>
          <w:szCs w:val="20"/>
        </w:rPr>
        <w:t>e</w:t>
      </w:r>
      <w:r>
        <w:rPr>
          <w:rFonts w:ascii="Arial" w:eastAsia="Times New Roman" w:hAnsi="Arial" w:cs="Arial"/>
          <w:i/>
          <w:iCs/>
          <w:sz w:val="20"/>
          <w:szCs w:val="20"/>
        </w:rPr>
        <w:t xml:space="preserve">n </w:t>
      </w:r>
      <w:r>
        <w:rPr>
          <w:rFonts w:ascii="Arial" w:eastAsia="Times New Roman" w:hAnsi="Arial" w:cs="Arial"/>
          <w:i/>
          <w:iCs/>
          <w:spacing w:val="-1"/>
          <w:sz w:val="20"/>
          <w:szCs w:val="20"/>
        </w:rPr>
        <w:t>m</w:t>
      </w:r>
      <w:r>
        <w:rPr>
          <w:rFonts w:ascii="Arial" w:eastAsia="Times New Roman" w:hAnsi="Arial" w:cs="Arial"/>
          <w:i/>
          <w:iCs/>
          <w:spacing w:val="-5"/>
          <w:sz w:val="20"/>
          <w:szCs w:val="20"/>
        </w:rPr>
        <w:t>a</w:t>
      </w:r>
      <w:r>
        <w:rPr>
          <w:rFonts w:ascii="Arial" w:eastAsia="Times New Roman" w:hAnsi="Arial" w:cs="Arial"/>
          <w:i/>
          <w:iCs/>
          <w:spacing w:val="-1"/>
          <w:sz w:val="20"/>
          <w:szCs w:val="20"/>
        </w:rPr>
        <w:t>t</w:t>
      </w:r>
      <w:r>
        <w:rPr>
          <w:rFonts w:ascii="Arial" w:eastAsia="Times New Roman" w:hAnsi="Arial" w:cs="Arial"/>
          <w:i/>
          <w:iCs/>
          <w:spacing w:val="-3"/>
          <w:sz w:val="20"/>
          <w:szCs w:val="20"/>
        </w:rPr>
        <w:t>i</w:t>
      </w:r>
      <w:r>
        <w:rPr>
          <w:rFonts w:ascii="Arial" w:eastAsia="Times New Roman" w:hAnsi="Arial" w:cs="Arial"/>
          <w:i/>
          <w:iCs/>
          <w:spacing w:val="-5"/>
          <w:sz w:val="20"/>
          <w:szCs w:val="20"/>
        </w:rPr>
        <w:t>è</w:t>
      </w:r>
      <w:r>
        <w:rPr>
          <w:rFonts w:ascii="Arial" w:eastAsia="Times New Roman" w:hAnsi="Arial" w:cs="Arial"/>
          <w:i/>
          <w:iCs/>
          <w:spacing w:val="-1"/>
          <w:sz w:val="20"/>
          <w:szCs w:val="20"/>
        </w:rPr>
        <w:t>r</w:t>
      </w:r>
      <w:r>
        <w:rPr>
          <w:rFonts w:ascii="Arial" w:eastAsia="Times New Roman" w:hAnsi="Arial" w:cs="Arial"/>
          <w:i/>
          <w:iCs/>
          <w:sz w:val="20"/>
          <w:szCs w:val="20"/>
        </w:rPr>
        <w:t xml:space="preserve">e </w:t>
      </w:r>
      <w:r>
        <w:rPr>
          <w:rFonts w:ascii="Arial" w:eastAsia="Times New Roman" w:hAnsi="Arial" w:cs="Arial"/>
          <w:i/>
          <w:iCs/>
          <w:spacing w:val="-3"/>
          <w:sz w:val="20"/>
          <w:szCs w:val="20"/>
        </w:rPr>
        <w:t>d</w:t>
      </w:r>
      <w:r>
        <w:rPr>
          <w:rFonts w:ascii="Arial" w:eastAsia="Times New Roman" w:hAnsi="Arial" w:cs="Arial"/>
          <w:i/>
          <w:iCs/>
          <w:sz w:val="20"/>
          <w:szCs w:val="20"/>
        </w:rPr>
        <w:t xml:space="preserve">e </w:t>
      </w:r>
      <w:r>
        <w:rPr>
          <w:rFonts w:ascii="Arial" w:eastAsia="Times New Roman" w:hAnsi="Arial" w:cs="Arial"/>
          <w:i/>
          <w:iCs/>
          <w:spacing w:val="-5"/>
          <w:sz w:val="20"/>
          <w:szCs w:val="20"/>
        </w:rPr>
        <w:t>s</w:t>
      </w:r>
      <w:r>
        <w:rPr>
          <w:rFonts w:ascii="Arial" w:eastAsia="Times New Roman" w:hAnsi="Arial" w:cs="Arial"/>
          <w:i/>
          <w:iCs/>
          <w:spacing w:val="-3"/>
          <w:sz w:val="20"/>
          <w:szCs w:val="20"/>
        </w:rPr>
        <w:t>a</w:t>
      </w:r>
      <w:r>
        <w:rPr>
          <w:rFonts w:ascii="Arial" w:eastAsia="Times New Roman" w:hAnsi="Arial" w:cs="Arial"/>
          <w:i/>
          <w:iCs/>
          <w:spacing w:val="-5"/>
          <w:sz w:val="20"/>
          <w:szCs w:val="20"/>
        </w:rPr>
        <w:t>n</w:t>
      </w:r>
      <w:r>
        <w:rPr>
          <w:rFonts w:ascii="Arial" w:eastAsia="Times New Roman" w:hAnsi="Arial" w:cs="Arial"/>
          <w:i/>
          <w:iCs/>
          <w:spacing w:val="-1"/>
          <w:sz w:val="20"/>
          <w:szCs w:val="20"/>
        </w:rPr>
        <w:t>t</w:t>
      </w:r>
      <w:r>
        <w:rPr>
          <w:rFonts w:ascii="Arial" w:eastAsia="Times New Roman" w:hAnsi="Arial" w:cs="Arial"/>
          <w:i/>
          <w:iCs/>
          <w:sz w:val="20"/>
          <w:szCs w:val="20"/>
        </w:rPr>
        <w:t>é</w:t>
      </w:r>
      <w:r>
        <w:rPr>
          <w:rFonts w:ascii="Arial" w:eastAsia="Times New Roman" w:hAnsi="Arial" w:cs="Arial"/>
          <w:i/>
          <w:iCs/>
          <w:spacing w:val="-17"/>
          <w:sz w:val="20"/>
          <w:szCs w:val="20"/>
        </w:rPr>
        <w:t xml:space="preserve"> </w:t>
      </w:r>
      <w:r>
        <w:rPr>
          <w:rFonts w:ascii="Arial" w:eastAsia="Times New Roman" w:hAnsi="Arial" w:cs="Arial"/>
          <w:i/>
          <w:iCs/>
          <w:spacing w:val="-5"/>
          <w:sz w:val="20"/>
          <w:szCs w:val="20"/>
        </w:rPr>
        <w:t>e</w:t>
      </w:r>
      <w:r>
        <w:rPr>
          <w:rFonts w:ascii="Arial" w:eastAsia="Times New Roman" w:hAnsi="Arial" w:cs="Arial"/>
          <w:i/>
          <w:iCs/>
          <w:sz w:val="20"/>
          <w:szCs w:val="20"/>
        </w:rPr>
        <w:t xml:space="preserve">t </w:t>
      </w:r>
      <w:r>
        <w:rPr>
          <w:rFonts w:ascii="Arial" w:eastAsia="Times New Roman" w:hAnsi="Arial" w:cs="Arial"/>
          <w:i/>
          <w:iCs/>
          <w:spacing w:val="-3"/>
          <w:sz w:val="20"/>
          <w:szCs w:val="20"/>
        </w:rPr>
        <w:t>d</w:t>
      </w:r>
      <w:r>
        <w:rPr>
          <w:rFonts w:ascii="Arial" w:eastAsia="Times New Roman" w:hAnsi="Arial" w:cs="Arial"/>
          <w:i/>
          <w:iCs/>
          <w:sz w:val="20"/>
          <w:szCs w:val="20"/>
        </w:rPr>
        <w:t xml:space="preserve">e </w:t>
      </w:r>
      <w:r>
        <w:rPr>
          <w:rFonts w:ascii="Arial" w:eastAsia="Times New Roman" w:hAnsi="Arial" w:cs="Arial"/>
          <w:i/>
          <w:iCs/>
          <w:spacing w:val="-2"/>
          <w:sz w:val="20"/>
          <w:szCs w:val="20"/>
        </w:rPr>
        <w:t>s</w:t>
      </w:r>
      <w:r>
        <w:rPr>
          <w:rFonts w:ascii="Arial" w:eastAsia="Times New Roman" w:hAnsi="Arial" w:cs="Arial"/>
          <w:i/>
          <w:iCs/>
          <w:spacing w:val="-3"/>
          <w:sz w:val="20"/>
          <w:szCs w:val="20"/>
        </w:rPr>
        <w:t>é</w:t>
      </w:r>
      <w:r>
        <w:rPr>
          <w:rFonts w:ascii="Arial" w:eastAsia="Times New Roman" w:hAnsi="Arial" w:cs="Arial"/>
          <w:i/>
          <w:iCs/>
          <w:spacing w:val="-2"/>
          <w:sz w:val="20"/>
          <w:szCs w:val="20"/>
        </w:rPr>
        <w:t>c</w:t>
      </w:r>
      <w:r>
        <w:rPr>
          <w:rFonts w:ascii="Arial" w:eastAsia="Times New Roman" w:hAnsi="Arial" w:cs="Arial"/>
          <w:i/>
          <w:iCs/>
          <w:spacing w:val="-5"/>
          <w:sz w:val="20"/>
          <w:szCs w:val="20"/>
        </w:rPr>
        <w:t>u</w:t>
      </w:r>
      <w:r>
        <w:rPr>
          <w:rFonts w:ascii="Arial" w:eastAsia="Times New Roman" w:hAnsi="Arial" w:cs="Arial"/>
          <w:i/>
          <w:iCs/>
          <w:spacing w:val="-1"/>
          <w:sz w:val="20"/>
          <w:szCs w:val="20"/>
        </w:rPr>
        <w:t>r</w:t>
      </w:r>
      <w:r>
        <w:rPr>
          <w:rFonts w:ascii="Arial" w:eastAsia="Times New Roman" w:hAnsi="Arial" w:cs="Arial"/>
          <w:i/>
          <w:iCs/>
          <w:spacing w:val="-6"/>
          <w:sz w:val="20"/>
          <w:szCs w:val="20"/>
        </w:rPr>
        <w:t>i</w:t>
      </w:r>
      <w:r>
        <w:rPr>
          <w:rFonts w:ascii="Arial" w:eastAsia="Times New Roman" w:hAnsi="Arial" w:cs="Arial"/>
          <w:i/>
          <w:iCs/>
          <w:spacing w:val="-1"/>
          <w:sz w:val="20"/>
          <w:szCs w:val="20"/>
        </w:rPr>
        <w:t>t</w:t>
      </w:r>
      <w:r>
        <w:rPr>
          <w:rFonts w:ascii="Arial" w:eastAsia="Times New Roman" w:hAnsi="Arial" w:cs="Arial"/>
          <w:i/>
          <w:iCs/>
          <w:sz w:val="20"/>
          <w:szCs w:val="20"/>
        </w:rPr>
        <w:t>é</w:t>
      </w:r>
      <w:r>
        <w:rPr>
          <w:rFonts w:ascii="Arial" w:eastAsia="Times New Roman" w:hAnsi="Arial" w:cs="Arial"/>
          <w:i/>
          <w:iCs/>
          <w:spacing w:val="-6"/>
          <w:sz w:val="20"/>
          <w:szCs w:val="20"/>
        </w:rPr>
        <w:t xml:space="preserve"> </w:t>
      </w:r>
      <w:r>
        <w:rPr>
          <w:rFonts w:ascii="Arial" w:eastAsia="Times New Roman" w:hAnsi="Arial" w:cs="Arial"/>
          <w:i/>
          <w:iCs/>
          <w:spacing w:val="-3"/>
          <w:sz w:val="20"/>
          <w:szCs w:val="20"/>
        </w:rPr>
        <w:t>d</w:t>
      </w:r>
      <w:r>
        <w:rPr>
          <w:rFonts w:ascii="Arial" w:eastAsia="Times New Roman" w:hAnsi="Arial" w:cs="Arial"/>
          <w:i/>
          <w:iCs/>
          <w:sz w:val="20"/>
          <w:szCs w:val="20"/>
        </w:rPr>
        <w:t>u</w:t>
      </w:r>
      <w:r>
        <w:rPr>
          <w:rFonts w:ascii="Arial" w:eastAsia="Times New Roman" w:hAnsi="Arial" w:cs="Arial"/>
          <w:i/>
          <w:iCs/>
          <w:spacing w:val="-8"/>
          <w:sz w:val="20"/>
          <w:szCs w:val="20"/>
        </w:rPr>
        <w:t xml:space="preserve"> </w:t>
      </w:r>
      <w:r>
        <w:rPr>
          <w:rFonts w:ascii="Arial" w:eastAsia="Times New Roman" w:hAnsi="Arial" w:cs="Arial"/>
          <w:i/>
          <w:iCs/>
          <w:spacing w:val="-4"/>
          <w:sz w:val="20"/>
          <w:szCs w:val="20"/>
        </w:rPr>
        <w:t>t</w:t>
      </w:r>
      <w:r>
        <w:rPr>
          <w:rFonts w:ascii="Arial" w:eastAsia="Times New Roman" w:hAnsi="Arial" w:cs="Arial"/>
          <w:i/>
          <w:iCs/>
          <w:spacing w:val="-1"/>
          <w:sz w:val="20"/>
          <w:szCs w:val="20"/>
        </w:rPr>
        <w:t>r</w:t>
      </w:r>
      <w:r>
        <w:rPr>
          <w:rFonts w:ascii="Arial" w:eastAsia="Times New Roman" w:hAnsi="Arial" w:cs="Arial"/>
          <w:i/>
          <w:iCs/>
          <w:spacing w:val="-3"/>
          <w:sz w:val="20"/>
          <w:szCs w:val="20"/>
        </w:rPr>
        <w:t>a</w:t>
      </w:r>
      <w:r>
        <w:rPr>
          <w:rFonts w:ascii="Arial" w:eastAsia="Times New Roman" w:hAnsi="Arial" w:cs="Arial"/>
          <w:i/>
          <w:iCs/>
          <w:spacing w:val="-5"/>
          <w:sz w:val="20"/>
          <w:szCs w:val="20"/>
        </w:rPr>
        <w:t>v</w:t>
      </w:r>
      <w:r>
        <w:rPr>
          <w:rFonts w:ascii="Arial" w:eastAsia="Times New Roman" w:hAnsi="Arial" w:cs="Arial"/>
          <w:i/>
          <w:iCs/>
          <w:spacing w:val="-3"/>
          <w:sz w:val="20"/>
          <w:szCs w:val="20"/>
        </w:rPr>
        <w:t>ail</w:t>
      </w:r>
      <w:r>
        <w:rPr>
          <w:rFonts w:ascii="Arial" w:eastAsia="Times New Roman" w:hAnsi="Arial" w:cs="Arial"/>
          <w:i/>
          <w:iCs/>
          <w:sz w:val="20"/>
          <w:szCs w:val="20"/>
        </w:rPr>
        <w:t>.</w:t>
      </w:r>
    </w:p>
    <w:p w14:paraId="019290D7" w14:textId="77777777" w:rsidR="00135D0E" w:rsidRDefault="00135D0E" w:rsidP="00135D0E">
      <w:pPr>
        <w:widowControl w:val="0"/>
        <w:spacing w:line="248" w:lineRule="exact"/>
        <w:ind w:right="-20"/>
      </w:pPr>
      <w:r>
        <w:rPr>
          <w:rFonts w:ascii="Arial" w:hAnsi="Arial" w:cs="Arial"/>
          <w:b/>
          <w:spacing w:val="-1"/>
          <w:sz w:val="20"/>
          <w:szCs w:val="20"/>
        </w:rPr>
        <w:t>Di</w:t>
      </w:r>
      <w:r>
        <w:rPr>
          <w:rFonts w:ascii="Arial" w:hAnsi="Arial" w:cs="Arial"/>
          <w:b/>
          <w:sz w:val="20"/>
          <w:szCs w:val="20"/>
        </w:rPr>
        <w:t>spos</w:t>
      </w:r>
      <w:r>
        <w:rPr>
          <w:rFonts w:ascii="Arial" w:hAnsi="Arial" w:cs="Arial"/>
          <w:b/>
          <w:spacing w:val="-1"/>
          <w:sz w:val="20"/>
          <w:szCs w:val="20"/>
        </w:rPr>
        <w:t>i</w:t>
      </w:r>
      <w:r>
        <w:rPr>
          <w:rFonts w:ascii="Arial" w:hAnsi="Arial" w:cs="Arial"/>
          <w:b/>
          <w:spacing w:val="1"/>
          <w:sz w:val="20"/>
          <w:szCs w:val="20"/>
        </w:rPr>
        <w:t>t</w:t>
      </w:r>
      <w:r>
        <w:rPr>
          <w:rFonts w:ascii="Arial" w:hAnsi="Arial" w:cs="Arial"/>
          <w:b/>
          <w:spacing w:val="-1"/>
          <w:sz w:val="20"/>
          <w:szCs w:val="20"/>
        </w:rPr>
        <w:t>i</w:t>
      </w:r>
      <w:r>
        <w:rPr>
          <w:rFonts w:ascii="Arial" w:hAnsi="Arial" w:cs="Arial"/>
          <w:b/>
          <w:sz w:val="20"/>
          <w:szCs w:val="20"/>
        </w:rPr>
        <w:t>ons</w:t>
      </w:r>
      <w:r>
        <w:rPr>
          <w:rFonts w:ascii="Arial" w:hAnsi="Arial" w:cs="Arial"/>
          <w:b/>
          <w:spacing w:val="1"/>
          <w:sz w:val="20"/>
          <w:szCs w:val="20"/>
        </w:rPr>
        <w:t xml:space="preserve"> </w:t>
      </w:r>
      <w:r>
        <w:rPr>
          <w:rFonts w:ascii="Arial" w:hAnsi="Arial" w:cs="Arial"/>
          <w:b/>
          <w:sz w:val="20"/>
          <w:szCs w:val="20"/>
        </w:rPr>
        <w:t>d</w:t>
      </w:r>
      <w:r>
        <w:rPr>
          <w:rFonts w:ascii="Arial" w:hAnsi="Arial" w:cs="Arial"/>
          <w:b/>
          <w:spacing w:val="-1"/>
          <w:sz w:val="20"/>
          <w:szCs w:val="20"/>
        </w:rPr>
        <w:t>i</w:t>
      </w:r>
      <w:r>
        <w:rPr>
          <w:rFonts w:ascii="Arial" w:hAnsi="Arial" w:cs="Arial"/>
          <w:b/>
          <w:spacing w:val="-2"/>
          <w:sz w:val="20"/>
          <w:szCs w:val="20"/>
        </w:rPr>
        <w:t>v</w:t>
      </w:r>
      <w:r>
        <w:rPr>
          <w:rFonts w:ascii="Arial" w:hAnsi="Arial" w:cs="Arial"/>
          <w:b/>
          <w:sz w:val="20"/>
          <w:szCs w:val="20"/>
        </w:rPr>
        <w:t>e</w:t>
      </w:r>
      <w:r>
        <w:rPr>
          <w:rFonts w:ascii="Arial" w:hAnsi="Arial" w:cs="Arial"/>
          <w:b/>
          <w:spacing w:val="1"/>
          <w:sz w:val="20"/>
          <w:szCs w:val="20"/>
        </w:rPr>
        <w:t>r</w:t>
      </w:r>
      <w:r>
        <w:rPr>
          <w:rFonts w:ascii="Arial" w:hAnsi="Arial" w:cs="Arial"/>
          <w:b/>
          <w:spacing w:val="-2"/>
          <w:sz w:val="20"/>
          <w:szCs w:val="20"/>
        </w:rPr>
        <w:t>s</w:t>
      </w:r>
      <w:r>
        <w:rPr>
          <w:rFonts w:ascii="Arial" w:hAnsi="Arial" w:cs="Arial"/>
          <w:b/>
          <w:sz w:val="20"/>
          <w:szCs w:val="20"/>
        </w:rPr>
        <w:t>es</w:t>
      </w:r>
      <w:r w:rsidR="007F0A33">
        <w:rPr>
          <w:rFonts w:ascii="Arial" w:hAnsi="Arial" w:cs="Arial"/>
          <w:b/>
          <w:sz w:val="20"/>
          <w:szCs w:val="20"/>
        </w:rPr>
        <w:t> :</w:t>
      </w:r>
    </w:p>
    <w:p w14:paraId="6ECB3E6D" w14:textId="77777777" w:rsidR="00135D0E" w:rsidRPr="0019648C" w:rsidRDefault="00135D0E" w:rsidP="0019648C">
      <w:pPr>
        <w:widowControl w:val="0"/>
        <w:tabs>
          <w:tab w:val="left" w:pos="2620"/>
        </w:tabs>
        <w:spacing w:line="240" w:lineRule="auto"/>
        <w:ind w:right="-188"/>
        <w:jc w:val="both"/>
        <w:rPr>
          <w:rFonts w:ascii="Arial" w:eastAsia="Times New Roman" w:hAnsi="Arial" w:cs="Arial"/>
          <w:spacing w:val="-3"/>
          <w:sz w:val="20"/>
          <w:szCs w:val="20"/>
        </w:rPr>
      </w:pPr>
      <w:r w:rsidRPr="0019648C">
        <w:rPr>
          <w:rFonts w:ascii="Arial" w:eastAsia="Times New Roman" w:hAnsi="Arial" w:cs="Arial"/>
          <w:spacing w:val="-3"/>
          <w:sz w:val="20"/>
          <w:szCs w:val="20"/>
        </w:rPr>
        <w:t>Ces fournitures seront accompagnées :</w:t>
      </w:r>
    </w:p>
    <w:p w14:paraId="0626CFE4" w14:textId="77777777" w:rsidR="00904E73" w:rsidRDefault="00135D0E" w:rsidP="0019648C">
      <w:pPr>
        <w:widowControl w:val="0"/>
        <w:tabs>
          <w:tab w:val="left" w:pos="2620"/>
        </w:tabs>
        <w:spacing w:line="240" w:lineRule="auto"/>
        <w:ind w:right="-188"/>
        <w:jc w:val="both"/>
        <w:rPr>
          <w:rFonts w:ascii="Arial" w:eastAsia="Times New Roman" w:hAnsi="Arial" w:cs="Arial"/>
          <w:spacing w:val="-3"/>
          <w:sz w:val="20"/>
          <w:szCs w:val="20"/>
        </w:rPr>
      </w:pPr>
      <w:r w:rsidRPr="0019648C">
        <w:rPr>
          <w:rFonts w:ascii="Arial" w:eastAsia="Times New Roman" w:hAnsi="Arial" w:cs="Arial"/>
          <w:spacing w:val="-3"/>
          <w:sz w:val="20"/>
          <w:szCs w:val="20"/>
        </w:rPr>
        <w:t>De tous les documents techniques et de sécurité se rapportant à la construction, au fonctionnement et à l’entretien des organes, circuits sous forme de plans, schémas, notices, nomenclatures, catalogues.  Ces documents seront rédigés en langue française.</w:t>
      </w:r>
      <w:r w:rsidR="00904E73">
        <w:rPr>
          <w:rFonts w:ascii="Arial" w:eastAsia="Times New Roman" w:hAnsi="Arial" w:cs="Arial"/>
          <w:spacing w:val="-3"/>
          <w:sz w:val="20"/>
          <w:szCs w:val="20"/>
        </w:rPr>
        <w:t xml:space="preserve"> </w:t>
      </w:r>
    </w:p>
    <w:p w14:paraId="1A021940" w14:textId="77777777" w:rsidR="0019648C" w:rsidRPr="00DA1692" w:rsidRDefault="00904E73" w:rsidP="0019648C">
      <w:pPr>
        <w:widowControl w:val="0"/>
        <w:tabs>
          <w:tab w:val="left" w:pos="2620"/>
        </w:tabs>
        <w:spacing w:line="240" w:lineRule="auto"/>
        <w:ind w:right="-188"/>
        <w:jc w:val="both"/>
        <w:rPr>
          <w:rFonts w:ascii="Arial" w:eastAsia="Times New Roman" w:hAnsi="Arial" w:cs="Arial"/>
          <w:spacing w:val="-3"/>
          <w:sz w:val="20"/>
          <w:szCs w:val="20"/>
        </w:rPr>
      </w:pPr>
      <w:r w:rsidRPr="00DA1692">
        <w:rPr>
          <w:rFonts w:ascii="Arial" w:eastAsia="Times New Roman" w:hAnsi="Arial" w:cs="Arial"/>
          <w:spacing w:val="-3"/>
          <w:sz w:val="20"/>
          <w:szCs w:val="20"/>
        </w:rPr>
        <w:t xml:space="preserve">Des supports de formation à l’utilisation. </w:t>
      </w:r>
    </w:p>
    <w:p w14:paraId="5D8F614C" w14:textId="77777777" w:rsidR="00135D0E" w:rsidRPr="0019648C" w:rsidRDefault="00135D0E" w:rsidP="0019648C">
      <w:pPr>
        <w:widowControl w:val="0"/>
        <w:spacing w:line="248" w:lineRule="exact"/>
        <w:ind w:right="-20"/>
        <w:rPr>
          <w:rFonts w:ascii="Arial" w:hAnsi="Arial" w:cs="Arial"/>
          <w:b/>
          <w:spacing w:val="-1"/>
          <w:sz w:val="20"/>
          <w:szCs w:val="20"/>
        </w:rPr>
      </w:pPr>
      <w:r w:rsidRPr="0019648C">
        <w:rPr>
          <w:rFonts w:ascii="Arial" w:hAnsi="Arial" w:cs="Arial"/>
          <w:b/>
          <w:spacing w:val="-1"/>
          <w:sz w:val="20"/>
          <w:szCs w:val="20"/>
        </w:rPr>
        <w:lastRenderedPageBreak/>
        <w:t>Garanties et obligations particulières :</w:t>
      </w:r>
    </w:p>
    <w:p w14:paraId="60949186" w14:textId="77777777" w:rsidR="00135D0E" w:rsidRPr="0019648C" w:rsidRDefault="00135D0E" w:rsidP="0019648C">
      <w:pPr>
        <w:widowControl w:val="0"/>
        <w:tabs>
          <w:tab w:val="left" w:pos="2620"/>
        </w:tabs>
        <w:spacing w:line="240" w:lineRule="auto"/>
        <w:ind w:right="-188"/>
        <w:jc w:val="both"/>
        <w:rPr>
          <w:rFonts w:ascii="Arial" w:eastAsia="Times New Roman" w:hAnsi="Arial" w:cs="Arial"/>
          <w:spacing w:val="-3"/>
          <w:sz w:val="20"/>
          <w:szCs w:val="20"/>
        </w:rPr>
      </w:pPr>
      <w:r w:rsidRPr="0019648C">
        <w:rPr>
          <w:rFonts w:ascii="Arial" w:eastAsia="Times New Roman" w:hAnsi="Arial" w:cs="Arial"/>
          <w:spacing w:val="-3"/>
          <w:sz w:val="20"/>
          <w:szCs w:val="20"/>
        </w:rPr>
        <w:t>L’offre devra indiquer précisément les conditions de garantie du matériel.</w:t>
      </w:r>
    </w:p>
    <w:p w14:paraId="3E9FB79E" w14:textId="6B5E9A0B" w:rsidR="00135D0E" w:rsidRPr="00DA1692" w:rsidRDefault="006112EE" w:rsidP="0019648C">
      <w:pPr>
        <w:widowControl w:val="0"/>
        <w:tabs>
          <w:tab w:val="left" w:pos="2620"/>
        </w:tabs>
        <w:spacing w:line="240" w:lineRule="auto"/>
        <w:ind w:right="-188"/>
        <w:jc w:val="both"/>
        <w:rPr>
          <w:rFonts w:ascii="Arial" w:eastAsia="Times New Roman" w:hAnsi="Arial" w:cs="Arial"/>
          <w:spacing w:val="-3"/>
          <w:sz w:val="20"/>
          <w:szCs w:val="20"/>
        </w:rPr>
      </w:pPr>
      <w:r w:rsidRPr="00DA1692">
        <w:rPr>
          <w:rFonts w:ascii="Arial" w:eastAsia="Times New Roman" w:hAnsi="Arial" w:cs="Arial"/>
          <w:spacing w:val="-3"/>
          <w:sz w:val="20"/>
          <w:szCs w:val="20"/>
        </w:rPr>
        <w:t>La</w:t>
      </w:r>
      <w:r w:rsidR="00DA1692" w:rsidRPr="00DA1692">
        <w:rPr>
          <w:rFonts w:ascii="Arial" w:eastAsia="Times New Roman" w:hAnsi="Arial" w:cs="Arial"/>
          <w:spacing w:val="-3"/>
          <w:sz w:val="20"/>
          <w:szCs w:val="20"/>
        </w:rPr>
        <w:t xml:space="preserve"> </w:t>
      </w:r>
      <w:r w:rsidRPr="00DA1692">
        <w:rPr>
          <w:rFonts w:ascii="Arial" w:eastAsia="Times New Roman" w:hAnsi="Arial" w:cs="Arial"/>
          <w:spacing w:val="-3"/>
          <w:sz w:val="20"/>
          <w:szCs w:val="20"/>
        </w:rPr>
        <w:t>g</w:t>
      </w:r>
      <w:r w:rsidR="00135D0E" w:rsidRPr="00DA1692">
        <w:rPr>
          <w:rFonts w:ascii="Arial" w:eastAsia="Times New Roman" w:hAnsi="Arial" w:cs="Arial"/>
          <w:spacing w:val="-3"/>
          <w:sz w:val="20"/>
          <w:szCs w:val="20"/>
        </w:rPr>
        <w:t>arantie pièces</w:t>
      </w:r>
      <w:r w:rsidRPr="00DA1692">
        <w:rPr>
          <w:rFonts w:ascii="Arial" w:eastAsia="Times New Roman" w:hAnsi="Arial" w:cs="Arial"/>
          <w:spacing w:val="-3"/>
          <w:sz w:val="20"/>
          <w:szCs w:val="20"/>
        </w:rPr>
        <w:t>,</w:t>
      </w:r>
      <w:r w:rsidR="00135D0E" w:rsidRPr="00DA1692">
        <w:rPr>
          <w:rFonts w:ascii="Arial" w:eastAsia="Times New Roman" w:hAnsi="Arial" w:cs="Arial"/>
          <w:spacing w:val="-3"/>
          <w:sz w:val="20"/>
          <w:szCs w:val="20"/>
        </w:rPr>
        <w:t xml:space="preserve"> main d’œuvre </w:t>
      </w:r>
      <w:r w:rsidR="00904E73" w:rsidRPr="00DA1692">
        <w:rPr>
          <w:rFonts w:ascii="Arial" w:eastAsia="Times New Roman" w:hAnsi="Arial" w:cs="Arial"/>
          <w:spacing w:val="-3"/>
          <w:sz w:val="20"/>
          <w:szCs w:val="20"/>
        </w:rPr>
        <w:t>et déplacement</w:t>
      </w:r>
      <w:r w:rsidRPr="00DA1692">
        <w:rPr>
          <w:rFonts w:ascii="Arial" w:eastAsia="Times New Roman" w:hAnsi="Arial" w:cs="Arial"/>
          <w:spacing w:val="-3"/>
          <w:sz w:val="20"/>
          <w:szCs w:val="20"/>
        </w:rPr>
        <w:t xml:space="preserve"> est</w:t>
      </w:r>
      <w:r w:rsidR="00904E73" w:rsidRPr="00DA1692">
        <w:rPr>
          <w:rFonts w:ascii="Arial" w:eastAsia="Times New Roman" w:hAnsi="Arial" w:cs="Arial"/>
          <w:spacing w:val="-3"/>
          <w:sz w:val="20"/>
          <w:szCs w:val="20"/>
        </w:rPr>
        <w:t xml:space="preserve"> </w:t>
      </w:r>
      <w:r w:rsidR="00202554" w:rsidRPr="00DA1692">
        <w:rPr>
          <w:rFonts w:ascii="Arial" w:eastAsia="Times New Roman" w:hAnsi="Arial" w:cs="Arial"/>
          <w:spacing w:val="-3"/>
          <w:sz w:val="20"/>
          <w:szCs w:val="20"/>
        </w:rPr>
        <w:t xml:space="preserve">de minimum </w:t>
      </w:r>
      <w:r w:rsidR="0081158B" w:rsidRPr="00DA1692">
        <w:rPr>
          <w:rFonts w:ascii="Arial" w:eastAsia="Times New Roman" w:hAnsi="Arial" w:cs="Arial"/>
          <w:spacing w:val="-3"/>
          <w:sz w:val="20"/>
          <w:szCs w:val="20"/>
        </w:rPr>
        <w:t>12</w:t>
      </w:r>
      <w:r w:rsidR="00202554" w:rsidRPr="00DA1692">
        <w:rPr>
          <w:rFonts w:ascii="Arial" w:eastAsia="Times New Roman" w:hAnsi="Arial" w:cs="Arial"/>
          <w:spacing w:val="-3"/>
          <w:sz w:val="20"/>
          <w:szCs w:val="20"/>
        </w:rPr>
        <w:t xml:space="preserve"> mois</w:t>
      </w:r>
      <w:r w:rsidR="007F0A33" w:rsidRPr="00DA1692">
        <w:rPr>
          <w:rFonts w:ascii="Arial" w:eastAsia="Times New Roman" w:hAnsi="Arial" w:cs="Arial"/>
          <w:spacing w:val="-3"/>
          <w:sz w:val="20"/>
          <w:szCs w:val="20"/>
        </w:rPr>
        <w:t>.</w:t>
      </w:r>
    </w:p>
    <w:p w14:paraId="1053FE7F" w14:textId="77777777" w:rsidR="00904E73" w:rsidRPr="00DA1692" w:rsidRDefault="00904E73" w:rsidP="0019648C">
      <w:pPr>
        <w:widowControl w:val="0"/>
        <w:tabs>
          <w:tab w:val="left" w:pos="2620"/>
        </w:tabs>
        <w:spacing w:line="240" w:lineRule="auto"/>
        <w:ind w:right="-188"/>
        <w:jc w:val="both"/>
        <w:rPr>
          <w:rFonts w:ascii="Arial" w:eastAsia="Times New Roman" w:hAnsi="Arial" w:cs="Arial"/>
          <w:spacing w:val="-3"/>
          <w:sz w:val="20"/>
          <w:szCs w:val="20"/>
        </w:rPr>
      </w:pPr>
      <w:r w:rsidRPr="00DA1692">
        <w:rPr>
          <w:rFonts w:ascii="Arial" w:eastAsia="Times New Roman" w:hAnsi="Arial" w:cs="Arial"/>
          <w:spacing w:val="-3"/>
          <w:sz w:val="20"/>
          <w:szCs w:val="20"/>
        </w:rPr>
        <w:t xml:space="preserve">La durée maximale d’intervention est de </w:t>
      </w:r>
      <w:r w:rsidR="00DF252E" w:rsidRPr="00DA1692">
        <w:rPr>
          <w:rFonts w:ascii="Arial" w:eastAsia="Times New Roman" w:hAnsi="Arial" w:cs="Arial"/>
          <w:spacing w:val="-3"/>
          <w:sz w:val="20"/>
          <w:szCs w:val="20"/>
        </w:rPr>
        <w:t xml:space="preserve">72 heures à </w:t>
      </w:r>
      <w:r w:rsidRPr="00DA1692">
        <w:rPr>
          <w:rFonts w:ascii="Arial" w:eastAsia="Times New Roman" w:hAnsi="Arial" w:cs="Arial"/>
          <w:spacing w:val="-3"/>
          <w:sz w:val="20"/>
          <w:szCs w:val="20"/>
        </w:rPr>
        <w:t xml:space="preserve">compter de la demande d’intervention. </w:t>
      </w:r>
    </w:p>
    <w:p w14:paraId="0156F64D" w14:textId="77777777" w:rsidR="00135D0E" w:rsidRDefault="00135D0E" w:rsidP="00135D0E">
      <w:pPr>
        <w:spacing w:after="200" w:line="276" w:lineRule="auto"/>
        <w:contextualSpacing/>
        <w:rPr>
          <w:rFonts w:ascii="Arial" w:hAnsi="Arial" w:cs="Arial"/>
          <w:spacing w:val="-3"/>
          <w:sz w:val="20"/>
          <w:szCs w:val="20"/>
        </w:rPr>
      </w:pPr>
    </w:p>
    <w:p w14:paraId="0033A93D" w14:textId="77777777" w:rsidR="00135D0E" w:rsidRPr="0019648C" w:rsidRDefault="00135D0E" w:rsidP="0019648C">
      <w:pPr>
        <w:widowControl w:val="0"/>
        <w:spacing w:line="248" w:lineRule="exact"/>
        <w:ind w:right="-20"/>
        <w:rPr>
          <w:rFonts w:ascii="Arial" w:hAnsi="Arial" w:cs="Arial"/>
          <w:b/>
          <w:spacing w:val="-1"/>
          <w:sz w:val="20"/>
          <w:szCs w:val="20"/>
        </w:rPr>
      </w:pPr>
      <w:r w:rsidRPr="0019648C">
        <w:rPr>
          <w:rFonts w:ascii="Arial" w:hAnsi="Arial" w:cs="Arial"/>
          <w:b/>
          <w:spacing w:val="-1"/>
          <w:sz w:val="20"/>
          <w:szCs w:val="20"/>
        </w:rPr>
        <w:t>Maintenance :</w:t>
      </w:r>
    </w:p>
    <w:p w14:paraId="58F044A7" w14:textId="77777777" w:rsidR="00135D0E" w:rsidRPr="00A055E6" w:rsidRDefault="0093067E" w:rsidP="00135D0E">
      <w:pPr>
        <w:widowControl w:val="0"/>
        <w:spacing w:after="0" w:line="240" w:lineRule="auto"/>
        <w:ind w:left="117" w:right="111"/>
        <w:rPr>
          <w:rFonts w:ascii="Arial" w:eastAsia="Times New Roman" w:hAnsi="Arial" w:cs="Arial"/>
          <w:sz w:val="20"/>
          <w:szCs w:val="20"/>
        </w:rPr>
      </w:pPr>
      <w:sdt>
        <w:sdtPr>
          <w:rPr>
            <w:rFonts w:ascii="Arial" w:hAnsi="Arial" w:cs="Arial"/>
            <w:b/>
            <w:bCs/>
          </w:rPr>
          <w:id w:val="290094692"/>
          <w14:checkbox>
            <w14:checked w14:val="1"/>
            <w14:checkedState w14:val="2612" w14:font="MS Gothic"/>
            <w14:uncheckedState w14:val="2610" w14:font="MS Gothic"/>
          </w14:checkbox>
        </w:sdtPr>
        <w:sdtEndPr/>
        <w:sdtContent>
          <w:r w:rsidR="00385192">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b/>
          <w:sz w:val="20"/>
          <w:szCs w:val="20"/>
        </w:rPr>
        <w:t>S</w:t>
      </w:r>
      <w:r w:rsidR="00135D0E" w:rsidRPr="00F812F8">
        <w:rPr>
          <w:rFonts w:ascii="Arial" w:hAnsi="Arial" w:cs="Arial"/>
          <w:b/>
          <w:sz w:val="20"/>
          <w:szCs w:val="20"/>
        </w:rPr>
        <w:t>ans objet</w:t>
      </w:r>
    </w:p>
    <w:p w14:paraId="1486A88D" w14:textId="77777777" w:rsidR="00135D0E" w:rsidRPr="00485BF8" w:rsidRDefault="00135D0E" w:rsidP="00135D0E">
      <w:pPr>
        <w:spacing w:after="200" w:line="276" w:lineRule="auto"/>
        <w:contextualSpacing/>
        <w:rPr>
          <w:rFonts w:ascii="Arial" w:hAnsi="Arial" w:cs="Arial"/>
          <w:spacing w:val="-3"/>
          <w:sz w:val="20"/>
          <w:szCs w:val="20"/>
        </w:rPr>
      </w:pPr>
    </w:p>
    <w:p w14:paraId="0CFCEA30" w14:textId="77777777" w:rsidR="00135D0E" w:rsidRDefault="00135D0E" w:rsidP="00135D0E">
      <w:pPr>
        <w:widowControl w:val="0"/>
        <w:spacing w:line="250" w:lineRule="exact"/>
        <w:ind w:right="-20"/>
        <w:rPr>
          <w:rFonts w:ascii="Arial" w:hAnsi="Arial" w:cs="Arial"/>
          <w:b/>
          <w:spacing w:val="-3"/>
          <w:sz w:val="20"/>
          <w:szCs w:val="20"/>
        </w:rPr>
      </w:pPr>
      <w:r>
        <w:rPr>
          <w:rFonts w:ascii="Arial" w:hAnsi="Arial" w:cs="Arial"/>
          <w:b/>
          <w:spacing w:val="-3"/>
          <w:sz w:val="20"/>
          <w:szCs w:val="20"/>
        </w:rPr>
        <w:t>Stockage, emballage, transport et livraison :</w:t>
      </w:r>
    </w:p>
    <w:p w14:paraId="5DB0F96B" w14:textId="77777777" w:rsidR="00135D0E" w:rsidRDefault="00135D0E" w:rsidP="00135D0E">
      <w:pPr>
        <w:widowControl w:val="0"/>
        <w:spacing w:line="250" w:lineRule="exact"/>
        <w:ind w:left="113" w:right="-20"/>
        <w:rPr>
          <w:rFonts w:ascii="Arial" w:hAnsi="Arial" w:cs="Arial"/>
          <w:sz w:val="20"/>
          <w:szCs w:val="20"/>
        </w:rPr>
      </w:pPr>
      <w:r>
        <w:rPr>
          <w:rFonts w:ascii="Arial" w:hAnsi="Arial" w:cs="Arial"/>
          <w:spacing w:val="-3"/>
          <w:sz w:val="20"/>
          <w:szCs w:val="20"/>
        </w:rPr>
        <w:t>L</w:t>
      </w:r>
      <w:r>
        <w:rPr>
          <w:rFonts w:ascii="Arial" w:hAnsi="Arial" w:cs="Arial"/>
          <w:sz w:val="20"/>
          <w:szCs w:val="20"/>
        </w:rPr>
        <w:t>e</w:t>
      </w:r>
      <w:r>
        <w:rPr>
          <w:rFonts w:ascii="Arial" w:hAnsi="Arial" w:cs="Arial"/>
          <w:spacing w:val="-8"/>
          <w:sz w:val="20"/>
          <w:szCs w:val="20"/>
        </w:rPr>
        <w:t xml:space="preserve"> </w:t>
      </w:r>
      <w:r>
        <w:rPr>
          <w:rFonts w:ascii="Arial" w:hAnsi="Arial" w:cs="Arial"/>
          <w:spacing w:val="-1"/>
          <w:sz w:val="20"/>
          <w:szCs w:val="20"/>
        </w:rPr>
        <w:t>m</w:t>
      </w:r>
      <w:r>
        <w:rPr>
          <w:rFonts w:ascii="Arial" w:hAnsi="Arial" w:cs="Arial"/>
          <w:spacing w:val="-5"/>
          <w:sz w:val="20"/>
          <w:szCs w:val="20"/>
        </w:rPr>
        <w:t>a</w:t>
      </w:r>
      <w:r>
        <w:rPr>
          <w:rFonts w:ascii="Arial" w:hAnsi="Arial" w:cs="Arial"/>
          <w:spacing w:val="-1"/>
          <w:sz w:val="20"/>
          <w:szCs w:val="20"/>
        </w:rPr>
        <w:t>t</w:t>
      </w:r>
      <w:r>
        <w:rPr>
          <w:rFonts w:ascii="Arial" w:hAnsi="Arial" w:cs="Arial"/>
          <w:spacing w:val="-5"/>
          <w:sz w:val="20"/>
          <w:szCs w:val="20"/>
        </w:rPr>
        <w:t>é</w:t>
      </w:r>
      <w:r>
        <w:rPr>
          <w:rFonts w:ascii="Arial" w:hAnsi="Arial" w:cs="Arial"/>
          <w:spacing w:val="-1"/>
          <w:sz w:val="20"/>
          <w:szCs w:val="20"/>
        </w:rPr>
        <w:t>r</w:t>
      </w:r>
      <w:r>
        <w:rPr>
          <w:rFonts w:ascii="Arial" w:hAnsi="Arial" w:cs="Arial"/>
          <w:spacing w:val="-3"/>
          <w:sz w:val="20"/>
          <w:szCs w:val="20"/>
        </w:rPr>
        <w:t>ie</w:t>
      </w:r>
      <w:r>
        <w:rPr>
          <w:rFonts w:ascii="Arial" w:hAnsi="Arial" w:cs="Arial"/>
          <w:sz w:val="20"/>
          <w:szCs w:val="20"/>
        </w:rPr>
        <w:t>l</w:t>
      </w:r>
      <w:r>
        <w:rPr>
          <w:rFonts w:ascii="Arial" w:hAnsi="Arial" w:cs="Arial"/>
          <w:spacing w:val="-7"/>
          <w:sz w:val="20"/>
          <w:szCs w:val="20"/>
        </w:rPr>
        <w:t xml:space="preserve"> </w:t>
      </w:r>
      <w:r>
        <w:rPr>
          <w:rFonts w:ascii="Arial" w:hAnsi="Arial" w:cs="Arial"/>
          <w:spacing w:val="-3"/>
          <w:sz w:val="20"/>
          <w:szCs w:val="20"/>
        </w:rPr>
        <w:t>de</w:t>
      </w:r>
      <w:r>
        <w:rPr>
          <w:rFonts w:ascii="Arial" w:hAnsi="Arial" w:cs="Arial"/>
          <w:spacing w:val="-5"/>
          <w:sz w:val="20"/>
          <w:szCs w:val="20"/>
        </w:rPr>
        <w:t>v</w:t>
      </w:r>
      <w:r>
        <w:rPr>
          <w:rFonts w:ascii="Arial" w:hAnsi="Arial" w:cs="Arial"/>
          <w:spacing w:val="-1"/>
          <w:sz w:val="20"/>
          <w:szCs w:val="20"/>
        </w:rPr>
        <w:t>r</w:t>
      </w:r>
      <w:r>
        <w:rPr>
          <w:rFonts w:ascii="Arial" w:hAnsi="Arial" w:cs="Arial"/>
          <w:sz w:val="20"/>
          <w:szCs w:val="20"/>
        </w:rPr>
        <w:t xml:space="preserve">a </w:t>
      </w:r>
      <w:r>
        <w:rPr>
          <w:rFonts w:ascii="Arial" w:hAnsi="Arial" w:cs="Arial"/>
          <w:spacing w:val="-5"/>
          <w:sz w:val="20"/>
          <w:szCs w:val="20"/>
        </w:rPr>
        <w:t>ê</w:t>
      </w:r>
      <w:r>
        <w:rPr>
          <w:rFonts w:ascii="Arial" w:hAnsi="Arial" w:cs="Arial"/>
          <w:spacing w:val="-4"/>
          <w:sz w:val="20"/>
          <w:szCs w:val="20"/>
        </w:rPr>
        <w:t>t</w:t>
      </w:r>
      <w:r>
        <w:rPr>
          <w:rFonts w:ascii="Arial" w:hAnsi="Arial" w:cs="Arial"/>
          <w:spacing w:val="-1"/>
          <w:sz w:val="20"/>
          <w:szCs w:val="20"/>
        </w:rPr>
        <w:t>r</w:t>
      </w:r>
      <w:r>
        <w:rPr>
          <w:rFonts w:ascii="Arial" w:hAnsi="Arial" w:cs="Arial"/>
          <w:sz w:val="20"/>
          <w:szCs w:val="20"/>
        </w:rPr>
        <w:t>e</w:t>
      </w:r>
      <w:r>
        <w:rPr>
          <w:rFonts w:ascii="Arial" w:hAnsi="Arial" w:cs="Arial"/>
          <w:spacing w:val="-6"/>
          <w:sz w:val="20"/>
          <w:szCs w:val="20"/>
        </w:rPr>
        <w:t xml:space="preserve"> </w:t>
      </w:r>
      <w:r>
        <w:rPr>
          <w:rFonts w:ascii="Arial" w:hAnsi="Arial" w:cs="Arial"/>
          <w:spacing w:val="-3"/>
          <w:sz w:val="20"/>
          <w:szCs w:val="20"/>
        </w:rPr>
        <w:t>li</w:t>
      </w:r>
      <w:r>
        <w:rPr>
          <w:rFonts w:ascii="Arial" w:hAnsi="Arial" w:cs="Arial"/>
          <w:spacing w:val="-5"/>
          <w:sz w:val="20"/>
          <w:szCs w:val="20"/>
        </w:rPr>
        <w:t>v</w:t>
      </w:r>
      <w:r>
        <w:rPr>
          <w:rFonts w:ascii="Arial" w:hAnsi="Arial" w:cs="Arial"/>
          <w:spacing w:val="-1"/>
          <w:sz w:val="20"/>
          <w:szCs w:val="20"/>
        </w:rPr>
        <w:t>r</w:t>
      </w:r>
      <w:r>
        <w:rPr>
          <w:rFonts w:ascii="Arial" w:hAnsi="Arial" w:cs="Arial"/>
          <w:sz w:val="20"/>
          <w:szCs w:val="20"/>
        </w:rPr>
        <w:t>é</w:t>
      </w:r>
      <w:r>
        <w:rPr>
          <w:rFonts w:ascii="Arial" w:hAnsi="Arial" w:cs="Arial"/>
          <w:spacing w:val="-6"/>
          <w:sz w:val="20"/>
          <w:szCs w:val="20"/>
        </w:rPr>
        <w:t xml:space="preserve"> et installé </w:t>
      </w:r>
      <w:r>
        <w:rPr>
          <w:rFonts w:ascii="Arial" w:hAnsi="Arial" w:cs="Arial"/>
          <w:spacing w:val="-1"/>
          <w:sz w:val="20"/>
          <w:szCs w:val="20"/>
        </w:rPr>
        <w:t>f</w:t>
      </w:r>
      <w:r>
        <w:rPr>
          <w:rFonts w:ascii="Arial" w:hAnsi="Arial" w:cs="Arial"/>
          <w:spacing w:val="-4"/>
          <w:sz w:val="20"/>
          <w:szCs w:val="20"/>
        </w:rPr>
        <w:t>r</w:t>
      </w:r>
      <w:r>
        <w:rPr>
          <w:rFonts w:ascii="Arial" w:hAnsi="Arial" w:cs="Arial"/>
          <w:spacing w:val="-3"/>
          <w:sz w:val="20"/>
          <w:szCs w:val="20"/>
        </w:rPr>
        <w:t>a</w:t>
      </w:r>
      <w:r>
        <w:rPr>
          <w:rFonts w:ascii="Arial" w:hAnsi="Arial" w:cs="Arial"/>
          <w:spacing w:val="-5"/>
          <w:sz w:val="20"/>
          <w:szCs w:val="20"/>
        </w:rPr>
        <w:t>n</w:t>
      </w:r>
      <w:r>
        <w:rPr>
          <w:rFonts w:ascii="Arial" w:hAnsi="Arial" w:cs="Arial"/>
          <w:spacing w:val="-2"/>
          <w:sz w:val="20"/>
          <w:szCs w:val="20"/>
        </w:rPr>
        <w:t>c</w:t>
      </w:r>
      <w:r>
        <w:rPr>
          <w:rFonts w:ascii="Arial" w:hAnsi="Arial" w:cs="Arial"/>
          <w:sz w:val="20"/>
          <w:szCs w:val="20"/>
        </w:rPr>
        <w:t>o</w:t>
      </w:r>
      <w:r>
        <w:rPr>
          <w:rFonts w:ascii="Arial" w:hAnsi="Arial" w:cs="Arial"/>
          <w:spacing w:val="-6"/>
          <w:sz w:val="20"/>
          <w:szCs w:val="20"/>
        </w:rPr>
        <w:t xml:space="preserve"> </w:t>
      </w:r>
      <w:r>
        <w:rPr>
          <w:rFonts w:ascii="Arial" w:hAnsi="Arial" w:cs="Arial"/>
          <w:spacing w:val="-3"/>
          <w:sz w:val="20"/>
          <w:szCs w:val="20"/>
        </w:rPr>
        <w:t>d</w:t>
      </w:r>
      <w:r>
        <w:rPr>
          <w:rFonts w:ascii="Arial" w:hAnsi="Arial" w:cs="Arial"/>
          <w:sz w:val="20"/>
          <w:szCs w:val="20"/>
        </w:rPr>
        <w:t>e</w:t>
      </w:r>
      <w:r>
        <w:rPr>
          <w:rFonts w:ascii="Arial" w:hAnsi="Arial" w:cs="Arial"/>
          <w:spacing w:val="-6"/>
          <w:sz w:val="20"/>
          <w:szCs w:val="20"/>
        </w:rPr>
        <w:t xml:space="preserve"> </w:t>
      </w:r>
      <w:r>
        <w:rPr>
          <w:rFonts w:ascii="Arial" w:hAnsi="Arial" w:cs="Arial"/>
          <w:spacing w:val="-5"/>
          <w:sz w:val="20"/>
          <w:szCs w:val="20"/>
        </w:rPr>
        <w:t>p</w:t>
      </w:r>
      <w:r>
        <w:rPr>
          <w:rFonts w:ascii="Arial" w:hAnsi="Arial" w:cs="Arial"/>
          <w:spacing w:val="-3"/>
          <w:sz w:val="20"/>
          <w:szCs w:val="20"/>
        </w:rPr>
        <w:t>o</w:t>
      </w:r>
      <w:r>
        <w:rPr>
          <w:rFonts w:ascii="Arial" w:hAnsi="Arial" w:cs="Arial"/>
          <w:spacing w:val="-4"/>
          <w:sz w:val="20"/>
          <w:szCs w:val="20"/>
        </w:rPr>
        <w:t>r</w:t>
      </w:r>
      <w:r>
        <w:rPr>
          <w:rFonts w:ascii="Arial" w:hAnsi="Arial" w:cs="Arial"/>
          <w:sz w:val="20"/>
          <w:szCs w:val="20"/>
        </w:rPr>
        <w:t>t. Les conditions des articles 20 et 21 du C.C.A.G. FCS s’appliquent.</w:t>
      </w:r>
    </w:p>
    <w:p w14:paraId="695D70BC" w14:textId="77777777" w:rsidR="00135D0E" w:rsidRDefault="00135D0E" w:rsidP="00135D0E">
      <w:pPr>
        <w:keepLines/>
        <w:widowControl w:val="0"/>
        <w:spacing w:after="0" w:line="240" w:lineRule="auto"/>
        <w:ind w:left="117" w:right="111"/>
        <w:rPr>
          <w:rFonts w:ascii="Arial" w:hAnsi="Arial" w:cs="Arial"/>
          <w:sz w:val="20"/>
          <w:szCs w:val="20"/>
        </w:rPr>
      </w:pPr>
    </w:p>
    <w:p w14:paraId="40BAC798" w14:textId="77777777" w:rsidR="007F0A33" w:rsidRDefault="007F0A33" w:rsidP="00135D0E">
      <w:pPr>
        <w:keepLines/>
        <w:widowControl w:val="0"/>
        <w:spacing w:after="0" w:line="240" w:lineRule="auto"/>
        <w:ind w:left="117" w:right="111"/>
        <w:rPr>
          <w:rFonts w:ascii="Arial" w:hAnsi="Arial" w:cs="Arial"/>
          <w:sz w:val="20"/>
          <w:szCs w:val="20"/>
        </w:rPr>
      </w:pPr>
    </w:p>
    <w:p w14:paraId="5887F041" w14:textId="77777777" w:rsidR="00135D0E" w:rsidRDefault="00135D0E" w:rsidP="00135D0E">
      <w:pPr>
        <w:keepLines/>
        <w:widowControl w:val="0"/>
        <w:spacing w:after="0" w:line="240" w:lineRule="auto"/>
        <w:ind w:left="117" w:right="111"/>
        <w:rPr>
          <w:rFonts w:ascii="Arial" w:hAnsi="Arial" w:cs="Arial"/>
          <w:b/>
          <w:bCs/>
          <w:color w:val="000000"/>
        </w:rPr>
      </w:pPr>
      <w:r>
        <w:rPr>
          <w:rFonts w:ascii="Arial" w:hAnsi="Arial" w:cs="Arial"/>
          <w:sz w:val="20"/>
          <w:szCs w:val="20"/>
        </w:rPr>
        <w:t>Adresse de livraison :</w:t>
      </w:r>
    </w:p>
    <w:p w14:paraId="7218C5E0" w14:textId="77777777" w:rsidR="0081158B" w:rsidRDefault="0081158B" w:rsidP="00135D0E">
      <w:pPr>
        <w:keepLines/>
        <w:widowControl w:val="0"/>
        <w:spacing w:after="0" w:line="240" w:lineRule="auto"/>
        <w:ind w:left="117" w:right="111"/>
        <w:rPr>
          <w:rFonts w:ascii="Arial" w:hAnsi="Arial" w:cs="Arial"/>
          <w:b/>
          <w:bCs/>
          <w:color w:val="000000"/>
        </w:rPr>
      </w:pPr>
    </w:p>
    <w:p w14:paraId="3B6C2187" w14:textId="77777777" w:rsidR="0081158B" w:rsidRDefault="0081158B" w:rsidP="00135D0E">
      <w:pPr>
        <w:keepLines/>
        <w:widowControl w:val="0"/>
        <w:spacing w:after="0" w:line="240" w:lineRule="auto"/>
        <w:ind w:left="117" w:right="111"/>
        <w:rPr>
          <w:rFonts w:ascii="Arial" w:hAnsi="Arial" w:cs="Arial"/>
          <w:b/>
          <w:bCs/>
          <w:color w:val="000000"/>
        </w:rPr>
      </w:pPr>
      <w:r>
        <w:rPr>
          <w:rFonts w:ascii="Arial" w:hAnsi="Arial" w:cs="Arial"/>
          <w:b/>
          <w:bCs/>
          <w:color w:val="000000"/>
        </w:rPr>
        <w:t>C2N</w:t>
      </w:r>
    </w:p>
    <w:p w14:paraId="3E4F1B53" w14:textId="77777777" w:rsidR="0081158B" w:rsidRDefault="0081158B" w:rsidP="00135D0E">
      <w:pPr>
        <w:keepLines/>
        <w:widowControl w:val="0"/>
        <w:spacing w:after="0" w:line="240" w:lineRule="auto"/>
        <w:ind w:left="117" w:right="111"/>
        <w:rPr>
          <w:rFonts w:ascii="Arial" w:hAnsi="Arial" w:cs="Arial"/>
          <w:b/>
          <w:bCs/>
          <w:color w:val="000000"/>
        </w:rPr>
      </w:pPr>
      <w:r>
        <w:rPr>
          <w:rFonts w:ascii="Arial" w:hAnsi="Arial" w:cs="Arial"/>
          <w:b/>
          <w:bCs/>
          <w:color w:val="000000"/>
        </w:rPr>
        <w:t>10 Bd Thomas Gobert</w:t>
      </w:r>
    </w:p>
    <w:p w14:paraId="7BD80C7A" w14:textId="77777777" w:rsidR="0081158B" w:rsidRDefault="0081158B" w:rsidP="00135D0E">
      <w:pPr>
        <w:keepLines/>
        <w:widowControl w:val="0"/>
        <w:spacing w:after="0" w:line="240" w:lineRule="auto"/>
        <w:ind w:left="117" w:right="111"/>
        <w:rPr>
          <w:rFonts w:ascii="Arial" w:hAnsi="Arial" w:cs="Arial"/>
          <w:sz w:val="20"/>
          <w:szCs w:val="20"/>
        </w:rPr>
      </w:pPr>
      <w:r>
        <w:rPr>
          <w:rFonts w:ascii="Arial" w:hAnsi="Arial" w:cs="Arial"/>
          <w:b/>
          <w:bCs/>
          <w:color w:val="000000"/>
        </w:rPr>
        <w:t>91120 PALAISEAU</w:t>
      </w:r>
    </w:p>
    <w:p w14:paraId="2A638F8B" w14:textId="77777777" w:rsidR="00135D0E" w:rsidRDefault="00135D0E" w:rsidP="00135D0E">
      <w:pPr>
        <w:keepLines/>
        <w:widowControl w:val="0"/>
        <w:spacing w:after="0" w:line="240" w:lineRule="auto"/>
        <w:ind w:left="117" w:right="111"/>
        <w:rPr>
          <w:rFonts w:ascii="Arial" w:hAnsi="Arial" w:cs="Arial"/>
          <w:i/>
          <w:color w:val="000000"/>
          <w:sz w:val="20"/>
          <w:szCs w:val="20"/>
        </w:rPr>
      </w:pPr>
    </w:p>
    <w:p w14:paraId="48869EA3" w14:textId="77777777" w:rsidR="00135D0E" w:rsidRDefault="00135D0E" w:rsidP="00135D0E">
      <w:pPr>
        <w:keepLines/>
        <w:widowControl w:val="0"/>
        <w:tabs>
          <w:tab w:val="left" w:pos="3931"/>
          <w:tab w:val="left" w:pos="4138"/>
        </w:tabs>
        <w:spacing w:after="0" w:line="240" w:lineRule="auto"/>
        <w:ind w:right="111"/>
        <w:rPr>
          <w:rFonts w:ascii="Arial" w:hAnsi="Arial" w:cs="Arial"/>
          <w:color w:val="000000"/>
          <w:sz w:val="20"/>
          <w:szCs w:val="20"/>
        </w:rPr>
      </w:pPr>
    </w:p>
    <w:p w14:paraId="6F80B691" w14:textId="77777777" w:rsidR="00135D0E" w:rsidRDefault="00135D0E" w:rsidP="00135D0E">
      <w:pPr>
        <w:keepLines/>
        <w:widowControl w:val="0"/>
        <w:tabs>
          <w:tab w:val="left" w:pos="3931"/>
          <w:tab w:val="left" w:pos="4138"/>
        </w:tabs>
        <w:spacing w:after="0" w:line="240" w:lineRule="auto"/>
        <w:ind w:right="111"/>
        <w:rPr>
          <w:rFonts w:ascii="Arial" w:hAnsi="Arial" w:cs="Arial"/>
          <w:b/>
          <w:bCs/>
          <w:color w:val="000000"/>
          <w:sz w:val="20"/>
          <w:szCs w:val="20"/>
        </w:rPr>
      </w:pPr>
      <w:r w:rsidRPr="0081158B">
        <w:rPr>
          <w:rFonts w:ascii="Arial" w:hAnsi="Arial" w:cs="Arial"/>
          <w:b/>
          <w:bCs/>
          <w:color w:val="000000"/>
          <w:sz w:val="20"/>
          <w:szCs w:val="20"/>
        </w:rPr>
        <w:t>Conditions de réception : modalités de vérifications des prestations</w:t>
      </w:r>
    </w:p>
    <w:p w14:paraId="37E8D356" w14:textId="77777777" w:rsidR="00135D0E" w:rsidRDefault="00135D0E" w:rsidP="00135D0E">
      <w:pPr>
        <w:keepLines/>
        <w:widowControl w:val="0"/>
        <w:tabs>
          <w:tab w:val="left" w:pos="3931"/>
          <w:tab w:val="left" w:pos="4138"/>
        </w:tabs>
        <w:spacing w:after="0" w:line="240" w:lineRule="auto"/>
        <w:ind w:left="117" w:right="111"/>
        <w:rPr>
          <w:rFonts w:ascii="Arial" w:hAnsi="Arial" w:cs="Arial"/>
        </w:rPr>
      </w:pPr>
    </w:p>
    <w:p w14:paraId="7A004B0D" w14:textId="77777777" w:rsidR="00135D0E" w:rsidRDefault="0093067E" w:rsidP="00135D0E">
      <w:pPr>
        <w:tabs>
          <w:tab w:val="left" w:pos="709"/>
          <w:tab w:val="right" w:leader="dot" w:pos="3686"/>
          <w:tab w:val="right" w:pos="3742"/>
        </w:tabs>
        <w:rPr>
          <w:rFonts w:ascii="Arial" w:hAnsi="Arial" w:cs="Arial"/>
          <w:sz w:val="20"/>
          <w:szCs w:val="20"/>
        </w:rPr>
      </w:pPr>
      <w:sdt>
        <w:sdtPr>
          <w:rPr>
            <w:rFonts w:ascii="Arial" w:hAnsi="Arial" w:cs="Arial"/>
            <w:b/>
            <w:bCs/>
          </w:rPr>
          <w:id w:val="-1074819815"/>
          <w14:checkbox>
            <w14:checked w14:val="1"/>
            <w14:checkedState w14:val="2612" w14:font="MS Gothic"/>
            <w14:uncheckedState w14:val="2610" w14:font="MS Gothic"/>
          </w14:checkbox>
        </w:sdtPr>
        <w:sdtEndPr/>
        <w:sdtContent>
          <w:r w:rsidR="0081158B">
            <w:rPr>
              <w:rFonts w:ascii="MS Gothic" w:eastAsia="MS Gothic" w:hAnsi="MS Gothic" w:cs="Arial" w:hint="eastAsia"/>
              <w:b/>
              <w:bCs/>
            </w:rPr>
            <w:t>☒</w:t>
          </w:r>
        </w:sdtContent>
      </w:sdt>
      <w:r w:rsidR="00135D0E" w:rsidRPr="00F812F8">
        <w:rPr>
          <w:rFonts w:ascii="Arial" w:hAnsi="Arial" w:cs="Arial"/>
          <w:b/>
          <w:bCs/>
          <w:sz w:val="32"/>
          <w:szCs w:val="32"/>
        </w:rPr>
        <w:t xml:space="preserve"> </w:t>
      </w:r>
      <w:r w:rsidR="00135D0E">
        <w:rPr>
          <w:rFonts w:ascii="Arial" w:hAnsi="Arial" w:cs="Arial"/>
          <w:sz w:val="20"/>
          <w:szCs w:val="20"/>
        </w:rPr>
        <w:t xml:space="preserve"> </w:t>
      </w:r>
      <w:r w:rsidR="00135D0E">
        <w:rPr>
          <w:rFonts w:ascii="Arial" w:eastAsia="Times New Roman" w:hAnsi="Arial" w:cs="Arial"/>
          <w:spacing w:val="2"/>
          <w:sz w:val="32"/>
          <w:szCs w:val="32"/>
        </w:rPr>
        <w:t xml:space="preserve"> </w:t>
      </w:r>
      <w:r w:rsidR="00135D0E">
        <w:rPr>
          <w:rFonts w:ascii="Arial" w:hAnsi="Arial" w:cs="Arial"/>
          <w:sz w:val="20"/>
          <w:szCs w:val="20"/>
        </w:rPr>
        <w:t>La certification du service fait emporte constat d’admission de la prestation.</w:t>
      </w:r>
    </w:p>
    <w:p w14:paraId="784C367E" w14:textId="77777777" w:rsidR="00161EC7" w:rsidRDefault="00161EC7" w:rsidP="00135D0E">
      <w:pPr>
        <w:tabs>
          <w:tab w:val="left" w:pos="709"/>
          <w:tab w:val="right" w:leader="dot" w:pos="3686"/>
          <w:tab w:val="right" w:pos="3742"/>
        </w:tabs>
        <w:rPr>
          <w:rFonts w:ascii="Arial" w:hAnsi="Arial" w:cs="Arial"/>
          <w:sz w:val="20"/>
          <w:szCs w:val="20"/>
        </w:rPr>
      </w:pPr>
    </w:p>
    <w:p w14:paraId="1ED37AE2" w14:textId="77777777" w:rsidR="001C6A4A" w:rsidRDefault="001C6A4A" w:rsidP="001C6A4A">
      <w:pPr>
        <w:widowControl w:val="0"/>
        <w:spacing w:after="0" w:line="240" w:lineRule="auto"/>
        <w:ind w:left="117" w:right="111"/>
        <w:rPr>
          <w:rFonts w:ascii="Arial" w:hAnsi="Arial" w:cs="Arial"/>
          <w:color w:val="000000"/>
          <w:sz w:val="20"/>
          <w:szCs w:val="20"/>
        </w:rPr>
      </w:pPr>
    </w:p>
    <w:tbl>
      <w:tblPr>
        <w:tblW w:w="9212" w:type="dxa"/>
        <w:tblInd w:w="9" w:type="dxa"/>
        <w:tblCellMar>
          <w:left w:w="0" w:type="dxa"/>
          <w:right w:w="0" w:type="dxa"/>
        </w:tblCellMar>
        <w:tblLook w:val="0000" w:firstRow="0" w:lastRow="0" w:firstColumn="0" w:lastColumn="0" w:noHBand="0" w:noVBand="0"/>
      </w:tblPr>
      <w:tblGrid>
        <w:gridCol w:w="9212"/>
      </w:tblGrid>
      <w:tr w:rsidR="001C6A4A" w14:paraId="42345978" w14:textId="77777777" w:rsidTr="00163A46">
        <w:tc>
          <w:tcPr>
            <w:tcW w:w="9212" w:type="dxa"/>
            <w:shd w:val="clear" w:color="auto" w:fill="E6E6E6"/>
          </w:tcPr>
          <w:p w14:paraId="321DF45D" w14:textId="77777777" w:rsidR="001C6A4A" w:rsidRDefault="001C6A4A" w:rsidP="00163A46">
            <w:pPr>
              <w:keepLines/>
              <w:widowControl w:val="0"/>
              <w:spacing w:after="0" w:line="240" w:lineRule="auto"/>
              <w:ind w:left="108" w:right="96"/>
              <w:rPr>
                <w:rFonts w:ascii="Arial" w:hAnsi="Arial" w:cs="Arial"/>
              </w:rPr>
            </w:pPr>
            <w:r>
              <w:rPr>
                <w:rFonts w:ascii="Arial" w:hAnsi="Arial" w:cs="Arial"/>
                <w:b/>
                <w:bCs/>
                <w:color w:val="000000"/>
              </w:rPr>
              <w:t>6 –</w:t>
            </w:r>
            <w:r w:rsidRPr="0081158B">
              <w:rPr>
                <w:rFonts w:ascii="Arial" w:hAnsi="Arial" w:cs="Arial"/>
                <w:b/>
                <w:bCs/>
                <w:color w:val="000000"/>
              </w:rPr>
              <w:t xml:space="preserve"> </w:t>
            </w:r>
            <w:r>
              <w:rPr>
                <w:rFonts w:ascii="Arial" w:hAnsi="Arial" w:cs="Arial"/>
                <w:b/>
                <w:bCs/>
                <w:color w:val="000000"/>
              </w:rPr>
              <w:t>Prestations supplémentaires éventuelles</w:t>
            </w:r>
          </w:p>
        </w:tc>
      </w:tr>
    </w:tbl>
    <w:p w14:paraId="6D592795" w14:textId="77777777" w:rsidR="001C6A4A" w:rsidRDefault="0093067E" w:rsidP="001C6A4A">
      <w:pPr>
        <w:rPr>
          <w:rFonts w:ascii="Arial" w:hAnsi="Arial" w:cs="Arial"/>
          <w:sz w:val="20"/>
          <w:szCs w:val="20"/>
        </w:rPr>
      </w:pPr>
      <w:sdt>
        <w:sdtPr>
          <w:rPr>
            <w:rFonts w:ascii="Arial" w:hAnsi="Arial" w:cs="Arial"/>
            <w:b/>
            <w:bCs/>
          </w:rPr>
          <w:id w:val="-938054194"/>
          <w14:checkbox>
            <w14:checked w14:val="1"/>
            <w14:checkedState w14:val="2612" w14:font="MS Gothic"/>
            <w14:uncheckedState w14:val="2610" w14:font="MS Gothic"/>
          </w14:checkbox>
        </w:sdtPr>
        <w:sdtEndPr/>
        <w:sdtContent>
          <w:r w:rsidR="00385192">
            <w:rPr>
              <w:rFonts w:ascii="MS Gothic" w:eastAsia="MS Gothic" w:hAnsi="MS Gothic" w:cs="Arial" w:hint="eastAsia"/>
              <w:b/>
              <w:bCs/>
            </w:rPr>
            <w:t>☒</w:t>
          </w:r>
        </w:sdtContent>
      </w:sdt>
      <w:r w:rsidR="00F03805" w:rsidRPr="00F812F8">
        <w:rPr>
          <w:rFonts w:ascii="Arial" w:hAnsi="Arial" w:cs="Arial"/>
          <w:b/>
          <w:bCs/>
          <w:sz w:val="32"/>
          <w:szCs w:val="32"/>
        </w:rPr>
        <w:t xml:space="preserve"> </w:t>
      </w:r>
      <w:r w:rsidR="00F03805">
        <w:rPr>
          <w:rFonts w:ascii="Arial" w:hAnsi="Arial" w:cs="Arial"/>
          <w:b/>
          <w:sz w:val="20"/>
          <w:szCs w:val="20"/>
        </w:rPr>
        <w:t>S</w:t>
      </w:r>
      <w:r w:rsidR="00F03805" w:rsidRPr="00F812F8">
        <w:rPr>
          <w:rFonts w:ascii="Arial" w:hAnsi="Arial" w:cs="Arial"/>
          <w:b/>
          <w:sz w:val="20"/>
          <w:szCs w:val="20"/>
        </w:rPr>
        <w:t>ans objet</w:t>
      </w:r>
    </w:p>
    <w:p w14:paraId="10507AEA" w14:textId="77777777" w:rsidR="005C0134" w:rsidRDefault="005C0134" w:rsidP="005C0134">
      <w:pPr>
        <w:widowControl w:val="0"/>
        <w:tabs>
          <w:tab w:val="left" w:pos="1391"/>
        </w:tabs>
        <w:spacing w:after="0" w:line="240" w:lineRule="auto"/>
        <w:ind w:right="111"/>
        <w:rPr>
          <w:rFonts w:ascii="Arial" w:eastAsia="Times New Roman" w:hAnsi="Arial" w:cs="Arial"/>
          <w:spacing w:val="2"/>
          <w:sz w:val="32"/>
          <w:szCs w:val="32"/>
        </w:rPr>
      </w:pPr>
    </w:p>
    <w:tbl>
      <w:tblPr>
        <w:tblW w:w="9212" w:type="dxa"/>
        <w:tblInd w:w="9" w:type="dxa"/>
        <w:tblCellMar>
          <w:left w:w="0" w:type="dxa"/>
          <w:right w:w="0" w:type="dxa"/>
        </w:tblCellMar>
        <w:tblLook w:val="0000" w:firstRow="0" w:lastRow="0" w:firstColumn="0" w:lastColumn="0" w:noHBand="0" w:noVBand="0"/>
      </w:tblPr>
      <w:tblGrid>
        <w:gridCol w:w="9212"/>
      </w:tblGrid>
      <w:tr w:rsidR="00135D0E" w14:paraId="523AE010" w14:textId="77777777" w:rsidTr="008F2013">
        <w:tc>
          <w:tcPr>
            <w:tcW w:w="9212" w:type="dxa"/>
            <w:shd w:val="clear" w:color="auto" w:fill="E6E6E6"/>
          </w:tcPr>
          <w:p w14:paraId="7A88192D" w14:textId="77777777" w:rsidR="00135D0E" w:rsidRDefault="001C6A4A" w:rsidP="008F2013">
            <w:pPr>
              <w:keepLines/>
              <w:widowControl w:val="0"/>
              <w:spacing w:after="0" w:line="240" w:lineRule="auto"/>
              <w:ind w:left="108" w:right="96"/>
            </w:pPr>
            <w:r>
              <w:rPr>
                <w:rFonts w:ascii="Arial" w:hAnsi="Arial" w:cs="Arial"/>
                <w:b/>
                <w:bCs/>
                <w:color w:val="000000"/>
              </w:rPr>
              <w:t xml:space="preserve">7 </w:t>
            </w:r>
            <w:r w:rsidR="00135D0E">
              <w:rPr>
                <w:rFonts w:ascii="Arial" w:hAnsi="Arial" w:cs="Arial"/>
                <w:b/>
                <w:bCs/>
                <w:color w:val="000000"/>
              </w:rPr>
              <w:t>- Modalités de règlement</w:t>
            </w:r>
          </w:p>
        </w:tc>
      </w:tr>
    </w:tbl>
    <w:p w14:paraId="37B2A473" w14:textId="77777777" w:rsidR="00135D0E" w:rsidRDefault="00135D0E" w:rsidP="00135D0E">
      <w:pPr>
        <w:keepLines/>
        <w:widowControl w:val="0"/>
        <w:spacing w:after="0" w:line="240" w:lineRule="auto"/>
        <w:ind w:right="111"/>
        <w:rPr>
          <w:rFonts w:ascii="Arial" w:hAnsi="Arial" w:cs="Arial"/>
          <w:b/>
          <w:bCs/>
          <w:color w:val="000000"/>
          <w:sz w:val="20"/>
          <w:szCs w:val="20"/>
        </w:rPr>
      </w:pPr>
    </w:p>
    <w:p w14:paraId="5B5B9310" w14:textId="77777777" w:rsidR="00135D0E" w:rsidRDefault="00135D0E" w:rsidP="00135D0E">
      <w:pPr>
        <w:keepLines/>
        <w:widowControl w:val="0"/>
        <w:spacing w:after="0" w:line="240" w:lineRule="auto"/>
        <w:ind w:left="117" w:right="111"/>
        <w:rPr>
          <w:rFonts w:ascii="Arial" w:hAnsi="Arial" w:cs="Arial"/>
        </w:rPr>
      </w:pPr>
      <w:r>
        <w:rPr>
          <w:rFonts w:ascii="Arial" w:hAnsi="Arial" w:cs="Arial"/>
          <w:b/>
          <w:bCs/>
          <w:color w:val="000000"/>
          <w:sz w:val="20"/>
          <w:szCs w:val="20"/>
        </w:rPr>
        <w:t xml:space="preserve">Conditions de règlement/échéancier : </w:t>
      </w:r>
    </w:p>
    <w:p w14:paraId="6325AAFF" w14:textId="77777777" w:rsidR="00135D0E" w:rsidRDefault="00135D0E" w:rsidP="00135D0E">
      <w:pPr>
        <w:tabs>
          <w:tab w:val="left" w:pos="709"/>
          <w:tab w:val="right" w:leader="dot" w:pos="3686"/>
          <w:tab w:val="right" w:pos="3742"/>
        </w:tabs>
        <w:ind w:firstLine="142"/>
        <w:rPr>
          <w:rFonts w:ascii="Arial" w:hAnsi="Arial" w:cs="Arial"/>
          <w:sz w:val="20"/>
          <w:szCs w:val="20"/>
        </w:rPr>
      </w:pPr>
      <w:r>
        <w:rPr>
          <w:rFonts w:ascii="Arial" w:hAnsi="Arial" w:cs="Arial"/>
          <w:sz w:val="20"/>
          <w:szCs w:val="20"/>
        </w:rPr>
        <w:t>Le paiement sera fractionné comme suit :</w:t>
      </w:r>
      <w:r>
        <w:rPr>
          <w:rFonts w:ascii="Arial" w:hAnsi="Arial" w:cs="Arial"/>
          <w:sz w:val="20"/>
          <w:szCs w:val="20"/>
        </w:rPr>
        <w:tab/>
      </w:r>
      <w:sdt>
        <w:sdtPr>
          <w:rPr>
            <w:rFonts w:ascii="Arial" w:hAnsi="Arial" w:cs="Arial"/>
            <w:b/>
            <w:bCs/>
          </w:rPr>
          <w:id w:val="-66350404"/>
          <w14:checkbox>
            <w14:checked w14:val="0"/>
            <w14:checkedState w14:val="2612" w14:font="MS Gothic"/>
            <w14:uncheckedState w14:val="2610" w14:font="MS Gothic"/>
          </w14:checkbox>
        </w:sdtPr>
        <w:sdtEndPr/>
        <w:sdtContent>
          <w:r w:rsidR="007F0A33">
            <w:rPr>
              <w:rFonts w:ascii="MS Gothic" w:eastAsia="MS Gothic" w:hAnsi="MS Gothic" w:cs="Arial" w:hint="eastAsia"/>
              <w:b/>
              <w:bCs/>
            </w:rPr>
            <w:t>☐</w:t>
          </w:r>
        </w:sdtContent>
      </w:sdt>
      <w:r w:rsidRPr="00F812F8">
        <w:rPr>
          <w:rFonts w:ascii="Arial" w:hAnsi="Arial" w:cs="Arial"/>
          <w:b/>
          <w:bCs/>
          <w:sz w:val="32"/>
          <w:szCs w:val="32"/>
        </w:rPr>
        <w:t xml:space="preserve"> </w:t>
      </w:r>
      <w:r>
        <w:rPr>
          <w:rFonts w:ascii="Arial" w:hAnsi="Arial" w:cs="Arial"/>
          <w:sz w:val="20"/>
          <w:szCs w:val="20"/>
        </w:rPr>
        <w:t xml:space="preserve"> </w:t>
      </w:r>
      <w:r>
        <w:rPr>
          <w:rFonts w:ascii="Arial" w:eastAsia="Times New Roman" w:hAnsi="Arial" w:cs="Arial"/>
          <w:spacing w:val="2"/>
          <w:sz w:val="32"/>
          <w:szCs w:val="32"/>
        </w:rPr>
        <w:t xml:space="preserve"> </w:t>
      </w:r>
      <w:r w:rsidRPr="006E6B33">
        <w:rPr>
          <w:rFonts w:cs="Arial"/>
        </w:rPr>
        <w:t> </w:t>
      </w:r>
      <w:r>
        <w:rPr>
          <w:rFonts w:ascii="Arial" w:hAnsi="Arial" w:cs="Arial"/>
          <w:sz w:val="32"/>
          <w:szCs w:val="32"/>
        </w:rPr>
        <w:t xml:space="preserve"> </w:t>
      </w:r>
      <w:r>
        <w:rPr>
          <w:rFonts w:ascii="Arial" w:hAnsi="Arial" w:cs="Arial"/>
          <w:sz w:val="20"/>
          <w:szCs w:val="20"/>
        </w:rPr>
        <w:t>100 % à la livraison</w:t>
      </w:r>
    </w:p>
    <w:p w14:paraId="371DDED7" w14:textId="77777777" w:rsidR="00135D0E" w:rsidRDefault="00135D0E" w:rsidP="00135D0E">
      <w:pPr>
        <w:tabs>
          <w:tab w:val="right" w:pos="3742"/>
        </w:tabs>
        <w:ind w:left="3545"/>
        <w:rPr>
          <w:rFonts w:ascii="Arial" w:hAnsi="Arial" w:cs="Arial"/>
          <w:sz w:val="20"/>
          <w:szCs w:val="20"/>
        </w:rPr>
      </w:pPr>
      <w:r>
        <w:rPr>
          <w:rFonts w:ascii="Arial" w:hAnsi="Arial" w:cs="Arial"/>
          <w:sz w:val="20"/>
          <w:szCs w:val="20"/>
        </w:rPr>
        <w:tab/>
      </w:r>
      <w:r>
        <w:rPr>
          <w:rFonts w:ascii="Arial" w:hAnsi="Arial" w:cs="Arial"/>
          <w:sz w:val="20"/>
          <w:szCs w:val="20"/>
        </w:rPr>
        <w:tab/>
      </w:r>
      <w:sdt>
        <w:sdtPr>
          <w:rPr>
            <w:rFonts w:ascii="Arial" w:hAnsi="Arial" w:cs="Arial"/>
            <w:b/>
            <w:bCs/>
          </w:rPr>
          <w:id w:val="783240539"/>
          <w14:checkbox>
            <w14:checked w14:val="1"/>
            <w14:checkedState w14:val="2612" w14:font="MS Gothic"/>
            <w14:uncheckedState w14:val="2610" w14:font="MS Gothic"/>
          </w14:checkbox>
        </w:sdtPr>
        <w:sdtEndPr/>
        <w:sdtContent>
          <w:r w:rsidR="007F0A33">
            <w:rPr>
              <w:rFonts w:ascii="MS Gothic" w:eastAsia="MS Gothic" w:hAnsi="MS Gothic" w:cs="Arial" w:hint="eastAsia"/>
              <w:b/>
              <w:bCs/>
            </w:rPr>
            <w:t>☒</w:t>
          </w:r>
        </w:sdtContent>
      </w:sdt>
      <w:r w:rsidRPr="00F812F8">
        <w:rPr>
          <w:rFonts w:ascii="Arial" w:hAnsi="Arial" w:cs="Arial"/>
          <w:b/>
          <w:bCs/>
          <w:sz w:val="32"/>
          <w:szCs w:val="32"/>
        </w:rPr>
        <w:t xml:space="preserve"> </w:t>
      </w:r>
      <w:r>
        <w:rPr>
          <w:rFonts w:ascii="Arial" w:hAnsi="Arial" w:cs="Arial"/>
          <w:sz w:val="20"/>
          <w:szCs w:val="20"/>
        </w:rPr>
        <w:t xml:space="preserve"> </w:t>
      </w:r>
      <w:r>
        <w:rPr>
          <w:rFonts w:ascii="Arial" w:eastAsia="Times New Roman" w:hAnsi="Arial" w:cs="Arial"/>
          <w:spacing w:val="2"/>
          <w:sz w:val="32"/>
          <w:szCs w:val="32"/>
        </w:rPr>
        <w:t xml:space="preserve"> </w:t>
      </w:r>
      <w:r w:rsidRPr="006E6B33">
        <w:rPr>
          <w:rFonts w:cs="Arial"/>
        </w:rPr>
        <w:t> </w:t>
      </w:r>
      <w:r>
        <w:rPr>
          <w:rFonts w:ascii="Arial" w:eastAsia="Times New Roman" w:hAnsi="Arial" w:cs="Arial"/>
          <w:spacing w:val="2"/>
          <w:sz w:val="32"/>
          <w:szCs w:val="32"/>
        </w:rPr>
        <w:t xml:space="preserve"> </w:t>
      </w:r>
      <w:r w:rsidR="005C0134">
        <w:rPr>
          <w:rFonts w:ascii="Arial" w:hAnsi="Arial" w:cs="Arial"/>
          <w:sz w:val="20"/>
          <w:szCs w:val="20"/>
        </w:rPr>
        <w:t>8</w:t>
      </w:r>
      <w:r>
        <w:rPr>
          <w:rFonts w:ascii="Arial" w:hAnsi="Arial" w:cs="Arial"/>
          <w:sz w:val="20"/>
          <w:szCs w:val="20"/>
        </w:rPr>
        <w:t xml:space="preserve">0 % à la livraison et </w:t>
      </w:r>
      <w:r w:rsidR="005C0134">
        <w:rPr>
          <w:rFonts w:ascii="Arial" w:hAnsi="Arial" w:cs="Arial"/>
          <w:sz w:val="20"/>
          <w:szCs w:val="20"/>
        </w:rPr>
        <w:t>2</w:t>
      </w:r>
      <w:r>
        <w:rPr>
          <w:rFonts w:ascii="Arial" w:hAnsi="Arial" w:cs="Arial"/>
          <w:sz w:val="20"/>
          <w:szCs w:val="20"/>
        </w:rPr>
        <w:t xml:space="preserve">0 % à </w:t>
      </w:r>
      <w:r w:rsidR="005C0134">
        <w:rPr>
          <w:rFonts w:ascii="Arial" w:hAnsi="Arial" w:cs="Arial"/>
          <w:sz w:val="20"/>
          <w:szCs w:val="20"/>
        </w:rPr>
        <w:t>l’admission définitive</w:t>
      </w:r>
    </w:p>
    <w:p w14:paraId="0FFAAEA8" w14:textId="77777777" w:rsidR="00135D0E" w:rsidRDefault="00135D0E" w:rsidP="00135D0E">
      <w:pPr>
        <w:tabs>
          <w:tab w:val="right" w:pos="3742"/>
        </w:tabs>
        <w:ind w:firstLine="142"/>
        <w:rPr>
          <w:rFonts w:ascii="Arial" w:hAnsi="Arial" w:cs="Arial"/>
          <w:sz w:val="20"/>
          <w:szCs w:val="20"/>
        </w:rPr>
      </w:pPr>
      <w:r>
        <w:rPr>
          <w:rFonts w:ascii="Arial" w:hAnsi="Arial" w:cs="Arial"/>
          <w:sz w:val="20"/>
          <w:szCs w:val="20"/>
        </w:rPr>
        <w:tab/>
      </w:r>
      <w:r>
        <w:rPr>
          <w:rFonts w:ascii="Arial" w:hAnsi="Arial" w:cs="Arial"/>
          <w:sz w:val="20"/>
          <w:szCs w:val="20"/>
        </w:rPr>
        <w:tab/>
      </w:r>
      <w:sdt>
        <w:sdtPr>
          <w:rPr>
            <w:rFonts w:ascii="Arial" w:hAnsi="Arial" w:cs="Arial"/>
            <w:b/>
            <w:bCs/>
          </w:rPr>
          <w:id w:val="-2018370261"/>
          <w14:checkbox>
            <w14:checked w14:val="0"/>
            <w14:checkedState w14:val="2612" w14:font="MS Gothic"/>
            <w14:uncheckedState w14:val="2610" w14:font="MS Gothic"/>
          </w14:checkbox>
        </w:sdtPr>
        <w:sdtEndPr/>
        <w:sdtContent>
          <w:r>
            <w:rPr>
              <w:rFonts w:ascii="MS Gothic" w:eastAsia="MS Gothic" w:hAnsi="MS Gothic" w:cs="Arial" w:hint="eastAsia"/>
              <w:b/>
              <w:bCs/>
            </w:rPr>
            <w:t>☐</w:t>
          </w:r>
        </w:sdtContent>
      </w:sdt>
      <w:r w:rsidRPr="00F812F8">
        <w:rPr>
          <w:rFonts w:ascii="Arial" w:hAnsi="Arial" w:cs="Arial"/>
          <w:b/>
          <w:bCs/>
          <w:sz w:val="32"/>
          <w:szCs w:val="32"/>
        </w:rPr>
        <w:t xml:space="preserve"> </w:t>
      </w:r>
      <w:r>
        <w:rPr>
          <w:rFonts w:ascii="Arial" w:hAnsi="Arial" w:cs="Arial"/>
          <w:sz w:val="20"/>
          <w:szCs w:val="20"/>
        </w:rPr>
        <w:t xml:space="preserve"> </w:t>
      </w:r>
      <w:r>
        <w:rPr>
          <w:rFonts w:ascii="Arial" w:eastAsia="Times New Roman" w:hAnsi="Arial" w:cs="Arial"/>
          <w:spacing w:val="2"/>
          <w:sz w:val="32"/>
          <w:szCs w:val="32"/>
        </w:rPr>
        <w:t xml:space="preserve"> </w:t>
      </w:r>
      <w:r w:rsidRPr="006E6B33">
        <w:rPr>
          <w:rFonts w:cs="Arial"/>
        </w:rPr>
        <w:t> </w:t>
      </w:r>
      <w:r>
        <w:rPr>
          <w:rFonts w:ascii="Arial" w:eastAsia="Times New Roman" w:hAnsi="Arial" w:cs="Arial"/>
          <w:spacing w:val="2"/>
          <w:sz w:val="32"/>
          <w:szCs w:val="32"/>
        </w:rPr>
        <w:t xml:space="preserve"> </w:t>
      </w:r>
      <w:r>
        <w:rPr>
          <w:rFonts w:ascii="Arial" w:hAnsi="Arial" w:cs="Arial"/>
          <w:sz w:val="20"/>
          <w:szCs w:val="20"/>
        </w:rPr>
        <w:t>Selon échéancier joint *</w:t>
      </w:r>
    </w:p>
    <w:p w14:paraId="1F0B20A0" w14:textId="77777777" w:rsidR="00135D0E" w:rsidRDefault="00135D0E" w:rsidP="005C0134">
      <w:pPr>
        <w:spacing w:after="0" w:line="240" w:lineRule="auto"/>
        <w:rPr>
          <w:rFonts w:ascii="Arial" w:hAnsi="Arial" w:cs="Arial"/>
          <w:sz w:val="20"/>
          <w:szCs w:val="20"/>
        </w:rPr>
      </w:pPr>
    </w:p>
    <w:p w14:paraId="08EF5971" w14:textId="77777777" w:rsidR="00135D0E" w:rsidRDefault="00135D0E" w:rsidP="00135D0E">
      <w:pPr>
        <w:keepLines/>
        <w:widowControl w:val="0"/>
        <w:spacing w:after="0" w:line="240" w:lineRule="auto"/>
        <w:ind w:left="117" w:right="111"/>
        <w:rPr>
          <w:rFonts w:ascii="Arial" w:hAnsi="Arial" w:cs="Arial"/>
        </w:rPr>
      </w:pPr>
      <w:r>
        <w:rPr>
          <w:rFonts w:ascii="Arial" w:hAnsi="Arial" w:cs="Arial"/>
          <w:b/>
          <w:bCs/>
          <w:color w:val="000000"/>
          <w:sz w:val="20"/>
          <w:szCs w:val="20"/>
        </w:rPr>
        <w:t>Type de prix :</w:t>
      </w:r>
      <w:r>
        <w:rPr>
          <w:rFonts w:cs="Times New Roman"/>
          <w:color w:val="000000"/>
        </w:rPr>
        <w:t xml:space="preserve"> </w:t>
      </w:r>
      <w:r>
        <w:rPr>
          <w:rFonts w:ascii="Arial" w:hAnsi="Arial" w:cs="Arial"/>
          <w:color w:val="000000"/>
          <w:sz w:val="20"/>
          <w:szCs w:val="20"/>
        </w:rPr>
        <w:t>Ferme</w:t>
      </w:r>
    </w:p>
    <w:p w14:paraId="61470A2F"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7D5E8782"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2E818FA5" w14:textId="77777777" w:rsidR="00522366" w:rsidRDefault="00135D0E" w:rsidP="00522366">
      <w:pPr>
        <w:tabs>
          <w:tab w:val="left" w:pos="709"/>
          <w:tab w:val="right" w:leader="dot" w:pos="3686"/>
          <w:tab w:val="right" w:pos="3742"/>
        </w:tabs>
        <w:ind w:firstLine="142"/>
        <w:rPr>
          <w:rFonts w:ascii="Arial" w:hAnsi="Arial" w:cs="Arial"/>
          <w:sz w:val="20"/>
          <w:szCs w:val="20"/>
        </w:rPr>
      </w:pPr>
      <w:r>
        <w:rPr>
          <w:rFonts w:ascii="Arial" w:hAnsi="Arial" w:cs="Arial"/>
          <w:b/>
          <w:color w:val="000000"/>
          <w:sz w:val="20"/>
          <w:szCs w:val="20"/>
        </w:rPr>
        <w:t>Nature des prix :</w:t>
      </w:r>
      <w:r>
        <w:rPr>
          <w:rFonts w:ascii="Arial" w:hAnsi="Arial" w:cs="Arial"/>
          <w:color w:val="000000"/>
          <w:sz w:val="20"/>
          <w:szCs w:val="20"/>
        </w:rPr>
        <w:t xml:space="preserve"> </w:t>
      </w:r>
      <w:r>
        <w:rPr>
          <w:rFonts w:ascii="Arial" w:hAnsi="Arial" w:cs="Arial"/>
          <w:sz w:val="20"/>
          <w:szCs w:val="20"/>
        </w:rPr>
        <w:t>Le marché est rémunéré par</w:t>
      </w:r>
      <w:r w:rsidR="00522366">
        <w:rPr>
          <w:rFonts w:ascii="Arial" w:hAnsi="Arial" w:cs="Arial"/>
          <w:sz w:val="20"/>
          <w:szCs w:val="20"/>
        </w:rPr>
        <w:t> :</w:t>
      </w:r>
    </w:p>
    <w:p w14:paraId="3B708BE0" w14:textId="77777777" w:rsidR="00522366" w:rsidRDefault="0093067E" w:rsidP="00522366">
      <w:pPr>
        <w:tabs>
          <w:tab w:val="left" w:pos="709"/>
          <w:tab w:val="right" w:leader="dot" w:pos="3686"/>
          <w:tab w:val="right" w:pos="3742"/>
        </w:tabs>
        <w:rPr>
          <w:rFonts w:ascii="Arial" w:hAnsi="Arial" w:cs="Arial"/>
          <w:sz w:val="20"/>
          <w:szCs w:val="20"/>
        </w:rPr>
      </w:pPr>
      <w:sdt>
        <w:sdtPr>
          <w:rPr>
            <w:rFonts w:ascii="Arial" w:hAnsi="Arial" w:cs="Arial"/>
            <w:b/>
            <w:bCs/>
          </w:rPr>
          <w:id w:val="-1295825910"/>
          <w14:checkbox>
            <w14:checked w14:val="0"/>
            <w14:checkedState w14:val="2612" w14:font="MS Gothic"/>
            <w14:uncheckedState w14:val="2610" w14:font="MS Gothic"/>
          </w14:checkbox>
        </w:sdtPr>
        <w:sdtEndPr/>
        <w:sdtContent>
          <w:r w:rsidR="0081158B">
            <w:rPr>
              <w:rFonts w:ascii="MS Gothic" w:eastAsia="MS Gothic" w:hAnsi="MS Gothic" w:cs="Arial" w:hint="eastAsia"/>
              <w:b/>
              <w:bCs/>
            </w:rPr>
            <w:t>☐</w:t>
          </w:r>
        </w:sdtContent>
      </w:sdt>
      <w:r w:rsidR="00522366" w:rsidRPr="00F812F8">
        <w:rPr>
          <w:rFonts w:ascii="Arial" w:hAnsi="Arial" w:cs="Arial"/>
          <w:b/>
          <w:bCs/>
          <w:sz w:val="32"/>
          <w:szCs w:val="32"/>
        </w:rPr>
        <w:t xml:space="preserve"> </w:t>
      </w:r>
      <w:r w:rsidR="00522366">
        <w:rPr>
          <w:rFonts w:ascii="Arial" w:hAnsi="Arial" w:cs="Arial"/>
          <w:sz w:val="20"/>
          <w:szCs w:val="20"/>
        </w:rPr>
        <w:t xml:space="preserve"> </w:t>
      </w:r>
      <w:r w:rsidR="00522366">
        <w:rPr>
          <w:rFonts w:ascii="Arial" w:eastAsia="Times New Roman" w:hAnsi="Arial" w:cs="Arial"/>
          <w:spacing w:val="2"/>
          <w:sz w:val="32"/>
          <w:szCs w:val="32"/>
        </w:rPr>
        <w:t xml:space="preserve"> </w:t>
      </w:r>
      <w:r w:rsidR="00522366" w:rsidRPr="006E6B33">
        <w:rPr>
          <w:rFonts w:cs="Arial"/>
        </w:rPr>
        <w:t> </w:t>
      </w:r>
      <w:r w:rsidR="00522366">
        <w:rPr>
          <w:rFonts w:ascii="Arial" w:hAnsi="Arial" w:cs="Arial"/>
          <w:sz w:val="32"/>
          <w:szCs w:val="32"/>
        </w:rPr>
        <w:t xml:space="preserve"> </w:t>
      </w:r>
      <w:r w:rsidR="00522366">
        <w:rPr>
          <w:rFonts w:ascii="Arial" w:hAnsi="Arial" w:cs="Arial"/>
          <w:sz w:val="20"/>
          <w:szCs w:val="20"/>
        </w:rPr>
        <w:t>Application des prix unitaires du bordereau des prix</w:t>
      </w:r>
    </w:p>
    <w:p w14:paraId="67B2EF88" w14:textId="77777777" w:rsidR="00522366" w:rsidRDefault="0093067E" w:rsidP="00522366">
      <w:pPr>
        <w:tabs>
          <w:tab w:val="left" w:pos="709"/>
          <w:tab w:val="right" w:leader="dot" w:pos="3686"/>
          <w:tab w:val="right" w:pos="3742"/>
        </w:tabs>
        <w:rPr>
          <w:rFonts w:ascii="Arial" w:hAnsi="Arial" w:cs="Arial"/>
          <w:sz w:val="20"/>
          <w:szCs w:val="20"/>
        </w:rPr>
      </w:pPr>
      <w:sdt>
        <w:sdtPr>
          <w:rPr>
            <w:rFonts w:ascii="Arial" w:hAnsi="Arial" w:cs="Arial"/>
            <w:b/>
            <w:bCs/>
          </w:rPr>
          <w:id w:val="-1195772235"/>
          <w14:checkbox>
            <w14:checked w14:val="1"/>
            <w14:checkedState w14:val="2612" w14:font="MS Gothic"/>
            <w14:uncheckedState w14:val="2610" w14:font="MS Gothic"/>
          </w14:checkbox>
        </w:sdtPr>
        <w:sdtEndPr/>
        <w:sdtContent>
          <w:r w:rsidR="0081158B">
            <w:rPr>
              <w:rFonts w:ascii="MS Gothic" w:eastAsia="MS Gothic" w:hAnsi="MS Gothic" w:cs="Arial" w:hint="eastAsia"/>
              <w:b/>
              <w:bCs/>
            </w:rPr>
            <w:t>☒</w:t>
          </w:r>
        </w:sdtContent>
      </w:sdt>
      <w:r w:rsidR="00522366" w:rsidRPr="00F812F8">
        <w:rPr>
          <w:rFonts w:ascii="Arial" w:hAnsi="Arial" w:cs="Arial"/>
          <w:b/>
          <w:bCs/>
          <w:sz w:val="32"/>
          <w:szCs w:val="32"/>
        </w:rPr>
        <w:t xml:space="preserve"> </w:t>
      </w:r>
      <w:r w:rsidR="00522366">
        <w:rPr>
          <w:rFonts w:ascii="Arial" w:hAnsi="Arial" w:cs="Arial"/>
          <w:sz w:val="20"/>
          <w:szCs w:val="20"/>
        </w:rPr>
        <w:t xml:space="preserve"> </w:t>
      </w:r>
      <w:r w:rsidR="00522366">
        <w:rPr>
          <w:rFonts w:ascii="Arial" w:eastAsia="Times New Roman" w:hAnsi="Arial" w:cs="Arial"/>
          <w:spacing w:val="2"/>
          <w:sz w:val="32"/>
          <w:szCs w:val="32"/>
        </w:rPr>
        <w:t xml:space="preserve"> </w:t>
      </w:r>
      <w:r w:rsidR="00522366" w:rsidRPr="006E6B33">
        <w:rPr>
          <w:rFonts w:cs="Arial"/>
        </w:rPr>
        <w:t> </w:t>
      </w:r>
      <w:r w:rsidR="00522366">
        <w:rPr>
          <w:rFonts w:ascii="Arial" w:hAnsi="Arial" w:cs="Arial"/>
          <w:sz w:val="32"/>
          <w:szCs w:val="32"/>
        </w:rPr>
        <w:t xml:space="preserve"> </w:t>
      </w:r>
      <w:r w:rsidR="00522366">
        <w:rPr>
          <w:rFonts w:ascii="Arial" w:hAnsi="Arial" w:cs="Arial"/>
          <w:sz w:val="20"/>
          <w:szCs w:val="20"/>
        </w:rPr>
        <w:t>Un prix global et forfaitaire</w:t>
      </w:r>
    </w:p>
    <w:p w14:paraId="569C2878" w14:textId="77777777" w:rsidR="00522366" w:rsidRDefault="0093067E" w:rsidP="00522366">
      <w:pPr>
        <w:tabs>
          <w:tab w:val="left" w:pos="709"/>
          <w:tab w:val="right" w:leader="dot" w:pos="3686"/>
          <w:tab w:val="right" w:pos="3742"/>
        </w:tabs>
        <w:rPr>
          <w:rFonts w:ascii="Arial" w:hAnsi="Arial" w:cs="Arial"/>
          <w:sz w:val="20"/>
          <w:szCs w:val="20"/>
        </w:rPr>
      </w:pPr>
      <w:sdt>
        <w:sdtPr>
          <w:rPr>
            <w:rFonts w:ascii="Arial" w:hAnsi="Arial" w:cs="Arial"/>
            <w:b/>
            <w:bCs/>
          </w:rPr>
          <w:id w:val="-745347488"/>
          <w14:checkbox>
            <w14:checked w14:val="0"/>
            <w14:checkedState w14:val="2612" w14:font="MS Gothic"/>
            <w14:uncheckedState w14:val="2610" w14:font="MS Gothic"/>
          </w14:checkbox>
        </w:sdtPr>
        <w:sdtEndPr/>
        <w:sdtContent>
          <w:r w:rsidR="00522366">
            <w:rPr>
              <w:rFonts w:ascii="MS Gothic" w:eastAsia="MS Gothic" w:hAnsi="MS Gothic" w:cs="Arial" w:hint="eastAsia"/>
              <w:b/>
              <w:bCs/>
            </w:rPr>
            <w:t>☐</w:t>
          </w:r>
        </w:sdtContent>
      </w:sdt>
      <w:r w:rsidR="00522366" w:rsidRPr="00F812F8">
        <w:rPr>
          <w:rFonts w:ascii="Arial" w:hAnsi="Arial" w:cs="Arial"/>
          <w:b/>
          <w:bCs/>
          <w:sz w:val="32"/>
          <w:szCs w:val="32"/>
        </w:rPr>
        <w:t xml:space="preserve"> </w:t>
      </w:r>
      <w:r w:rsidR="00522366">
        <w:rPr>
          <w:rFonts w:ascii="Arial" w:hAnsi="Arial" w:cs="Arial"/>
          <w:sz w:val="20"/>
          <w:szCs w:val="20"/>
        </w:rPr>
        <w:t xml:space="preserve"> </w:t>
      </w:r>
      <w:r w:rsidR="00522366">
        <w:rPr>
          <w:rFonts w:ascii="Arial" w:eastAsia="Times New Roman" w:hAnsi="Arial" w:cs="Arial"/>
          <w:spacing w:val="2"/>
          <w:sz w:val="32"/>
          <w:szCs w:val="32"/>
        </w:rPr>
        <w:t xml:space="preserve"> </w:t>
      </w:r>
      <w:r w:rsidR="00522366" w:rsidRPr="006E6B33">
        <w:rPr>
          <w:rFonts w:cs="Arial"/>
        </w:rPr>
        <w:t> </w:t>
      </w:r>
      <w:r w:rsidR="00522366">
        <w:rPr>
          <w:rFonts w:ascii="Arial" w:hAnsi="Arial" w:cs="Arial"/>
          <w:sz w:val="32"/>
          <w:szCs w:val="32"/>
        </w:rPr>
        <w:t xml:space="preserve"> </w:t>
      </w:r>
      <w:r w:rsidR="00522366">
        <w:rPr>
          <w:rFonts w:ascii="Arial" w:hAnsi="Arial" w:cs="Arial"/>
          <w:sz w:val="20"/>
          <w:szCs w:val="20"/>
        </w:rPr>
        <w:t>Un prix global et forfaitaire et des prix unitaires sur bordereau des prix</w:t>
      </w:r>
    </w:p>
    <w:p w14:paraId="3FC96B4B" w14:textId="77777777" w:rsidR="00135D0E" w:rsidRDefault="00135D0E" w:rsidP="005C0134">
      <w:pPr>
        <w:keepLines/>
        <w:widowControl w:val="0"/>
        <w:spacing w:after="0" w:line="240" w:lineRule="auto"/>
        <w:ind w:left="117" w:right="111"/>
        <w:rPr>
          <w:rFonts w:ascii="Arial" w:hAnsi="Arial" w:cs="Arial"/>
        </w:rPr>
      </w:pPr>
      <w:r>
        <w:rPr>
          <w:rFonts w:ascii="Arial" w:hAnsi="Arial" w:cs="Arial"/>
          <w:b/>
          <w:bCs/>
          <w:color w:val="000000"/>
          <w:sz w:val="20"/>
          <w:szCs w:val="20"/>
        </w:rPr>
        <w:lastRenderedPageBreak/>
        <w:t xml:space="preserve">Avance : </w:t>
      </w:r>
      <w:r w:rsidR="005C0134">
        <w:rPr>
          <w:rFonts w:ascii="Arial" w:hAnsi="Arial" w:cs="Arial"/>
        </w:rPr>
        <w:t xml:space="preserve"> </w:t>
      </w:r>
      <w:r w:rsidR="005C0134">
        <w:rPr>
          <w:rFonts w:ascii="Arial" w:hAnsi="Arial" w:cs="Arial"/>
          <w:color w:val="000000"/>
          <w:sz w:val="20"/>
          <w:szCs w:val="20"/>
        </w:rPr>
        <w:t>5 %.</w:t>
      </w:r>
    </w:p>
    <w:p w14:paraId="2D260512"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269D61CD" w14:textId="77777777" w:rsidR="00135D0E" w:rsidRDefault="00135D0E" w:rsidP="005C0134">
      <w:pPr>
        <w:keepLines/>
        <w:widowControl w:val="0"/>
        <w:spacing w:after="0" w:line="240" w:lineRule="auto"/>
        <w:ind w:left="117" w:right="111"/>
        <w:rPr>
          <w:rFonts w:ascii="Arial" w:hAnsi="Arial" w:cs="Arial"/>
        </w:rPr>
      </w:pPr>
      <w:r>
        <w:rPr>
          <w:rFonts w:ascii="Arial" w:hAnsi="Arial" w:cs="Arial"/>
          <w:b/>
          <w:bCs/>
          <w:color w:val="000000"/>
          <w:sz w:val="20"/>
          <w:szCs w:val="20"/>
        </w:rPr>
        <w:t xml:space="preserve">Sûreté : </w:t>
      </w:r>
      <w:r>
        <w:rPr>
          <w:rFonts w:ascii="Arial" w:hAnsi="Arial" w:cs="Arial"/>
          <w:color w:val="000000"/>
          <w:sz w:val="20"/>
          <w:szCs w:val="20"/>
        </w:rPr>
        <w:t xml:space="preserve"> Sans objet.</w:t>
      </w:r>
    </w:p>
    <w:p w14:paraId="7EBDBC47" w14:textId="77777777" w:rsidR="00135D0E" w:rsidRDefault="00135D0E" w:rsidP="005C0134">
      <w:pPr>
        <w:keepLines/>
        <w:widowControl w:val="0"/>
        <w:tabs>
          <w:tab w:val="left" w:pos="5838"/>
        </w:tabs>
        <w:spacing w:after="0" w:line="240" w:lineRule="auto"/>
        <w:ind w:right="111"/>
        <w:rPr>
          <w:rFonts w:ascii="Arial" w:hAnsi="Arial" w:cs="Arial"/>
          <w:color w:val="000000"/>
          <w:sz w:val="20"/>
          <w:szCs w:val="20"/>
        </w:rPr>
      </w:pPr>
    </w:p>
    <w:p w14:paraId="4FECE295" w14:textId="77777777" w:rsidR="00135D0E" w:rsidRDefault="00135D0E" w:rsidP="00135D0E">
      <w:pPr>
        <w:keepLines/>
        <w:widowControl w:val="0"/>
        <w:tabs>
          <w:tab w:val="left" w:pos="5838"/>
        </w:tabs>
        <w:spacing w:after="0" w:line="240" w:lineRule="auto"/>
        <w:ind w:left="117" w:right="111"/>
        <w:rPr>
          <w:rFonts w:ascii="Arial" w:hAnsi="Arial" w:cs="Arial"/>
          <w:color w:val="000000"/>
          <w:sz w:val="20"/>
          <w:szCs w:val="20"/>
        </w:rPr>
      </w:pPr>
    </w:p>
    <w:p w14:paraId="4DBD5275" w14:textId="77777777" w:rsidR="00135D0E" w:rsidRDefault="00135D0E" w:rsidP="00135D0E">
      <w:pPr>
        <w:keepLines/>
        <w:widowControl w:val="0"/>
        <w:spacing w:after="0" w:line="240" w:lineRule="auto"/>
        <w:ind w:left="117" w:right="111"/>
        <w:rPr>
          <w:rFonts w:ascii="Arial" w:hAnsi="Arial" w:cs="Arial"/>
          <w:b/>
          <w:bCs/>
          <w:color w:val="000000"/>
          <w:sz w:val="20"/>
          <w:szCs w:val="20"/>
        </w:rPr>
      </w:pPr>
      <w:r>
        <w:rPr>
          <w:rFonts w:ascii="Arial" w:hAnsi="Arial" w:cs="Arial"/>
          <w:b/>
          <w:bCs/>
          <w:color w:val="000000"/>
          <w:sz w:val="20"/>
          <w:szCs w:val="20"/>
        </w:rPr>
        <w:t>Conditions de paiement :</w:t>
      </w:r>
    </w:p>
    <w:p w14:paraId="731134A8" w14:textId="77777777" w:rsidR="00135D0E" w:rsidRDefault="00135D0E" w:rsidP="00135D0E">
      <w:pPr>
        <w:keepLines/>
        <w:widowControl w:val="0"/>
        <w:spacing w:after="0" w:line="240" w:lineRule="auto"/>
        <w:ind w:left="117" w:right="111"/>
        <w:rPr>
          <w:rFonts w:ascii="Arial" w:hAnsi="Arial" w:cs="Arial"/>
        </w:rPr>
      </w:pPr>
    </w:p>
    <w:p w14:paraId="761E0F48" w14:textId="77777777" w:rsidR="00135D0E" w:rsidRDefault="00135D0E" w:rsidP="00135D0E">
      <w:pPr>
        <w:pStyle w:val="ParagrapheIndent2"/>
        <w:spacing w:line="232" w:lineRule="exact"/>
        <w:ind w:left="20" w:right="20"/>
        <w:jc w:val="both"/>
        <w:rPr>
          <w:rFonts w:ascii="Arial" w:hAnsi="Arial" w:cs="Arial"/>
          <w:color w:val="000000"/>
          <w:lang w:val="fr-FR"/>
        </w:rPr>
      </w:pPr>
      <w:r>
        <w:rPr>
          <w:rFonts w:ascii="Arial" w:hAnsi="Arial" w:cs="Arial"/>
          <w:color w:val="000000"/>
          <w:lang w:val="fr-FR"/>
        </w:rPr>
        <w:t>Les sommes dues au(x) titulaire(s) seront payées dans un délai global de 30 jours à compter de la date de réception des demandes de paiement.</w:t>
      </w:r>
    </w:p>
    <w:p w14:paraId="7A3D3FE7" w14:textId="77777777" w:rsidR="00135D0E" w:rsidRDefault="00135D0E" w:rsidP="00135D0E">
      <w:pPr>
        <w:pStyle w:val="ParagrapheIndent2"/>
        <w:spacing w:line="232" w:lineRule="exact"/>
        <w:ind w:left="20" w:right="20"/>
        <w:jc w:val="both"/>
        <w:rPr>
          <w:rFonts w:ascii="Arial" w:hAnsi="Arial" w:cs="Arial"/>
          <w:color w:val="000000"/>
          <w:lang w:val="fr-FR"/>
        </w:rPr>
      </w:pPr>
    </w:p>
    <w:p w14:paraId="1AC97FC6" w14:textId="77777777" w:rsidR="00135D0E" w:rsidRDefault="00135D0E" w:rsidP="00135D0E">
      <w:pPr>
        <w:pStyle w:val="ParagrapheIndent2"/>
        <w:spacing w:after="240" w:line="232" w:lineRule="exact"/>
        <w:ind w:left="20" w:right="20"/>
        <w:jc w:val="both"/>
        <w:rPr>
          <w:rFonts w:ascii="Arial" w:hAnsi="Arial" w:cs="Arial"/>
          <w:color w:val="000000"/>
          <w:lang w:val="fr-FR"/>
        </w:rPr>
      </w:pPr>
      <w:r>
        <w:rPr>
          <w:rFonts w:ascii="Arial" w:hAnsi="Arial" w:cs="Arial"/>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F379656"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528F3F0D" w14:textId="77777777" w:rsidR="00135D0E" w:rsidRDefault="00135D0E" w:rsidP="00135D0E">
      <w:pPr>
        <w:keepLines/>
        <w:widowControl w:val="0"/>
        <w:spacing w:after="0" w:line="240" w:lineRule="auto"/>
        <w:ind w:left="117" w:right="111"/>
        <w:rPr>
          <w:rFonts w:ascii="Arial" w:hAnsi="Arial" w:cs="Arial"/>
          <w:b/>
          <w:bCs/>
          <w:color w:val="000000"/>
          <w:sz w:val="20"/>
          <w:szCs w:val="20"/>
        </w:rPr>
      </w:pPr>
      <w:r>
        <w:rPr>
          <w:rFonts w:ascii="Arial" w:hAnsi="Arial" w:cs="Arial"/>
          <w:b/>
          <w:bCs/>
          <w:color w:val="000000"/>
          <w:sz w:val="20"/>
          <w:szCs w:val="20"/>
        </w:rPr>
        <w:t>Facturation :</w:t>
      </w:r>
    </w:p>
    <w:p w14:paraId="5C72BF72" w14:textId="77777777" w:rsidR="00135D0E" w:rsidRPr="003B3BFA" w:rsidRDefault="00135D0E" w:rsidP="00135D0E">
      <w:pPr>
        <w:keepLines/>
        <w:widowControl w:val="0"/>
        <w:autoSpaceDE w:val="0"/>
        <w:autoSpaceDN w:val="0"/>
        <w:adjustRightInd w:val="0"/>
        <w:spacing w:after="0" w:line="240" w:lineRule="auto"/>
        <w:ind w:left="117" w:right="111"/>
        <w:rPr>
          <w:rFonts w:ascii="Arial" w:hAnsi="Arial" w:cs="Arial"/>
        </w:rPr>
      </w:pPr>
    </w:p>
    <w:p w14:paraId="39275D91" w14:textId="77777777" w:rsidR="00135D0E" w:rsidRDefault="00135D0E" w:rsidP="00135D0E">
      <w:pPr>
        <w:spacing w:after="0" w:line="232" w:lineRule="exact"/>
        <w:ind w:left="20" w:right="20"/>
        <w:jc w:val="both"/>
        <w:rPr>
          <w:rFonts w:ascii="Arial" w:eastAsia="Trebuchet MS" w:hAnsi="Arial" w:cs="Arial"/>
          <w:color w:val="000000"/>
          <w:sz w:val="20"/>
          <w:lang w:eastAsia="en-US"/>
        </w:rPr>
      </w:pPr>
      <w:r>
        <w:rPr>
          <w:rFonts w:ascii="Arial" w:eastAsia="Trebuchet MS" w:hAnsi="Arial" w:cs="Arial"/>
          <w:color w:val="000000"/>
          <w:sz w:val="20"/>
          <w:lang w:eastAsia="en-US"/>
        </w:rPr>
        <w:t xml:space="preserve">Le </w:t>
      </w:r>
      <w:r w:rsidRPr="003B3BFA">
        <w:rPr>
          <w:rFonts w:ascii="Arial" w:eastAsia="Trebuchet MS" w:hAnsi="Arial" w:cs="Arial"/>
          <w:color w:val="000000"/>
          <w:sz w:val="20"/>
          <w:lang w:eastAsia="en-US"/>
        </w:rPr>
        <w:t xml:space="preserve">dépôt, la transmission et la réception des factures électroniques sont effectués exclusivement sur le portail de facturation Chorus Pro. </w:t>
      </w:r>
    </w:p>
    <w:p w14:paraId="363D65C2"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Lorsqu'une facture est transmise en dehors de ce portail, la personne publique peut la rejeter après avoir rappelé cette obligation à l'émetteur et l'avoir invité à s'y conformer.</w:t>
      </w:r>
    </w:p>
    <w:p w14:paraId="6C759466"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p>
    <w:p w14:paraId="75CAED7C"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505A590"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 xml:space="preserve">Pour toute interrogation, vous pouvez contacter le service facturier à l'adresse </w:t>
      </w:r>
      <w:proofErr w:type="gramStart"/>
      <w:r w:rsidRPr="003B3BFA">
        <w:rPr>
          <w:rFonts w:ascii="Arial" w:eastAsia="Trebuchet MS" w:hAnsi="Arial" w:cs="Arial"/>
          <w:color w:val="000000"/>
          <w:sz w:val="20"/>
          <w:lang w:eastAsia="en-US"/>
        </w:rPr>
        <w:t>suivante:</w:t>
      </w:r>
      <w:proofErr w:type="gramEnd"/>
      <w:r w:rsidRPr="003B3BFA">
        <w:rPr>
          <w:rFonts w:ascii="Arial" w:eastAsia="Trebuchet MS" w:hAnsi="Arial" w:cs="Arial"/>
          <w:color w:val="000000"/>
          <w:sz w:val="20"/>
          <w:lang w:eastAsia="en-US"/>
        </w:rPr>
        <w:t xml:space="preserve"> </w:t>
      </w:r>
      <w:r w:rsidRPr="003B3BFA">
        <w:rPr>
          <w:rFonts w:ascii="Arial" w:eastAsia="Trebuchet MS" w:hAnsi="Arial" w:cs="Arial"/>
          <w:b/>
          <w:color w:val="000000"/>
          <w:sz w:val="20"/>
          <w:u w:val="single"/>
          <w:lang w:eastAsia="en-US"/>
        </w:rPr>
        <w:t>service.facturier@universite-paris-saclay.fr</w:t>
      </w:r>
    </w:p>
    <w:p w14:paraId="44AD2E00"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p>
    <w:p w14:paraId="42CA81AD"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Sans préjudice des mentions obligatoires fixées par les dispositions législatives ou réglementaires, les factures électroniques transmises par le titulaire et le(s) sous-traitant(s) admis au paiement direct comportent les mentions suivantes :</w:t>
      </w:r>
    </w:p>
    <w:p w14:paraId="6DDDB538"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1° La date d'émission de la facture ;</w:t>
      </w:r>
    </w:p>
    <w:p w14:paraId="6D7E0A58"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2° La désignation de l'émetteur et du destinataire de la facture soit :</w:t>
      </w:r>
    </w:p>
    <w:p w14:paraId="175FCC7B" w14:textId="77777777" w:rsidR="00135D0E" w:rsidRPr="003B3BFA" w:rsidRDefault="00135D0E" w:rsidP="005C0134">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b/>
          <w:color w:val="000000"/>
          <w:sz w:val="20"/>
          <w:lang w:eastAsia="en-US"/>
        </w:rPr>
        <w:t xml:space="preserve">Service facturier - Bât 407 - rue du Doyen Georges Poitou -91400 Orsay </w:t>
      </w:r>
    </w:p>
    <w:p w14:paraId="51343D8F"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3° Le numéro unique basé sur une séquence chronologique et continue établie par l'émetteur de la facture, la numérotation pouvant être établie dans ces conditions sur une ou plusieurs séries ;</w:t>
      </w:r>
    </w:p>
    <w:p w14:paraId="5C2A7D99"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4° En cas de contrat exécuté au moyen de bons de commande, le numéro du bon de commande correspond au numéro de l'engagement juridique attribué par le système d'information financière et comptable du destinataire de la facture ;</w:t>
      </w:r>
    </w:p>
    <w:p w14:paraId="652150F0"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5° La désignation du payeur, avec l'indication, pour les personnes publiques, du code d'identification du service chargé du paiement ;</w:t>
      </w:r>
    </w:p>
    <w:p w14:paraId="4A2AF8C7"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6° La date de livraison des fournitures ou d'exécution des services ou des travaux ;</w:t>
      </w:r>
    </w:p>
    <w:p w14:paraId="6D96D237"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7° La quantité et la dénomination précise des produits livrés, des prestations et travaux réalisés ;</w:t>
      </w:r>
    </w:p>
    <w:p w14:paraId="4E0B85B6" w14:textId="77777777" w:rsidR="005C0134" w:rsidRDefault="00135D0E" w:rsidP="00161EC7">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 xml:space="preserve">8° Le prix unitaire hors taxes des produits livrés, des prestations et travaux réalisés ou, lorsqu'il y a lieu, </w:t>
      </w:r>
      <w:r w:rsidR="00161EC7">
        <w:rPr>
          <w:rFonts w:ascii="Arial" w:eastAsia="Trebuchet MS" w:hAnsi="Arial" w:cs="Arial"/>
          <w:color w:val="000000"/>
          <w:sz w:val="20"/>
          <w:lang w:eastAsia="en-US"/>
        </w:rPr>
        <w:t>l</w:t>
      </w:r>
      <w:r w:rsidRPr="003B3BFA">
        <w:rPr>
          <w:rFonts w:ascii="Arial" w:eastAsia="Trebuchet MS" w:hAnsi="Arial" w:cs="Arial"/>
          <w:color w:val="000000"/>
          <w:sz w:val="20"/>
          <w:lang w:eastAsia="en-US"/>
        </w:rPr>
        <w:t>eur prix forfaitaire ;</w:t>
      </w:r>
    </w:p>
    <w:p w14:paraId="2B15692A" w14:textId="77777777" w:rsidR="00135D0E" w:rsidRPr="003B3BFA" w:rsidRDefault="00135D0E" w:rsidP="00161EC7">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9° Le montant total de la facture, le montant total hors taxes et le montant de la taxe à payer, ainsi que la répartition de ces montants par taux de taxe sur la valeur ajoutée, ou, le cas échéant, le bénéfice d'une exonération ;</w:t>
      </w:r>
    </w:p>
    <w:p w14:paraId="6F704620"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10° L'identification, le cas échéant, du représentant fiscal de l'émetteur de la facture ;</w:t>
      </w:r>
    </w:p>
    <w:p w14:paraId="413F199C"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11° Le cas échéant, les modalités de règlement ;</w:t>
      </w:r>
    </w:p>
    <w:p w14:paraId="2CC64360"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12° Le cas échéant, les renseignements relatifs aux déductions ou versements complémentaires.</w:t>
      </w:r>
    </w:p>
    <w:p w14:paraId="4D137B36"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p>
    <w:p w14:paraId="7F6AAF70" w14:textId="77777777" w:rsidR="00135D0E" w:rsidRPr="003B3BFA" w:rsidRDefault="00135D0E" w:rsidP="00135D0E">
      <w:pPr>
        <w:spacing w:after="0" w:line="232" w:lineRule="exact"/>
        <w:ind w:left="20" w:right="20"/>
        <w:jc w:val="both"/>
        <w:rPr>
          <w:rFonts w:ascii="Arial" w:eastAsia="Trebuchet MS" w:hAnsi="Arial" w:cs="Arial"/>
          <w:color w:val="000000"/>
          <w:sz w:val="20"/>
          <w:lang w:eastAsia="en-US"/>
        </w:rPr>
      </w:pPr>
      <w:r w:rsidRPr="003B3BFA">
        <w:rPr>
          <w:rFonts w:ascii="Arial" w:eastAsia="Trebuchet MS" w:hAnsi="Arial" w:cs="Arial"/>
          <w:color w:val="000000"/>
          <w:sz w:val="20"/>
          <w:lang w:eastAsia="en-US"/>
        </w:rPr>
        <w:t>.</w:t>
      </w:r>
    </w:p>
    <w:p w14:paraId="3AD96050" w14:textId="77777777" w:rsidR="00135D0E" w:rsidRDefault="00135D0E" w:rsidP="00E33905">
      <w:pPr>
        <w:spacing w:after="240" w:line="232" w:lineRule="exact"/>
        <w:ind w:right="20"/>
        <w:jc w:val="both"/>
        <w:rPr>
          <w:rFonts w:ascii="Arial" w:eastAsia="Times New Roman" w:hAnsi="Arial" w:cs="Arial"/>
          <w:sz w:val="20"/>
          <w:szCs w:val="20"/>
          <w:lang w:eastAsia="en-US"/>
        </w:rPr>
      </w:pPr>
      <w:r w:rsidRPr="003B3BFA">
        <w:rPr>
          <w:rFonts w:ascii="Arial" w:eastAsia="Trebuchet MS" w:hAnsi="Arial" w:cs="Arial"/>
          <w:color w:val="000000"/>
          <w:sz w:val="20"/>
          <w:lang w:eastAsia="en-US"/>
        </w:rPr>
        <w:t>Les factures comportent en outre les numéros d'identité de l'émetteur et du destinataire de la facture, attribués à chaque établissement concerné ou, à défaut, à chaque personne en application de l'article R. 123-221 du code de commerce.</w:t>
      </w:r>
    </w:p>
    <w:p w14:paraId="4050A405" w14:textId="77777777" w:rsidR="00135D0E" w:rsidRDefault="00135D0E" w:rsidP="00135D0E">
      <w:pPr>
        <w:spacing w:after="0" w:line="240" w:lineRule="auto"/>
        <w:rPr>
          <w:rFonts w:ascii="Arial" w:eastAsia="Times New Roman" w:hAnsi="Arial" w:cs="Arial"/>
          <w:sz w:val="20"/>
          <w:szCs w:val="20"/>
          <w:lang w:eastAsia="en-US"/>
        </w:rPr>
      </w:pPr>
      <w:r>
        <w:rPr>
          <w:rFonts w:ascii="Arial" w:eastAsia="Times New Roman" w:hAnsi="Arial" w:cs="Arial"/>
          <w:sz w:val="20"/>
          <w:szCs w:val="20"/>
          <w:lang w:eastAsia="en-US"/>
        </w:rPr>
        <w:lastRenderedPageBreak/>
        <w:t>Toute facture qui ne respecterait pas ces conditions sera rejetée.</w:t>
      </w:r>
    </w:p>
    <w:p w14:paraId="7BEB5316" w14:textId="77777777" w:rsidR="00C015B2" w:rsidRPr="00161EC7" w:rsidRDefault="00C015B2" w:rsidP="00135D0E">
      <w:pPr>
        <w:spacing w:after="0" w:line="240" w:lineRule="auto"/>
        <w:rPr>
          <w:rFonts w:ascii="Arial" w:eastAsia="Times New Roman" w:hAnsi="Arial" w:cs="Arial"/>
          <w:sz w:val="20"/>
          <w:szCs w:val="20"/>
          <w:lang w:eastAsia="en-US"/>
        </w:rPr>
      </w:pPr>
    </w:p>
    <w:p w14:paraId="0DDF712D" w14:textId="77777777" w:rsidR="00135D0E" w:rsidRDefault="00135D0E" w:rsidP="00135D0E">
      <w:pPr>
        <w:keepLines/>
        <w:widowControl w:val="0"/>
        <w:spacing w:after="0" w:line="240" w:lineRule="auto"/>
        <w:ind w:left="117" w:right="111"/>
        <w:rPr>
          <w:rFonts w:ascii="Arial" w:hAnsi="Arial" w:cs="Arial"/>
          <w:color w:val="000000"/>
          <w:sz w:val="20"/>
          <w:szCs w:val="20"/>
        </w:rPr>
      </w:pPr>
    </w:p>
    <w:tbl>
      <w:tblPr>
        <w:tblW w:w="9212" w:type="dxa"/>
        <w:tblInd w:w="9" w:type="dxa"/>
        <w:tblCellMar>
          <w:left w:w="0" w:type="dxa"/>
          <w:right w:w="0" w:type="dxa"/>
        </w:tblCellMar>
        <w:tblLook w:val="0000" w:firstRow="0" w:lastRow="0" w:firstColumn="0" w:lastColumn="0" w:noHBand="0" w:noVBand="0"/>
      </w:tblPr>
      <w:tblGrid>
        <w:gridCol w:w="9212"/>
      </w:tblGrid>
      <w:tr w:rsidR="00135D0E" w14:paraId="7D32BE15" w14:textId="77777777" w:rsidTr="008F2013">
        <w:tc>
          <w:tcPr>
            <w:tcW w:w="9212" w:type="dxa"/>
            <w:shd w:val="clear" w:color="auto" w:fill="E6E6E6"/>
          </w:tcPr>
          <w:p w14:paraId="50057A54" w14:textId="77777777" w:rsidR="00135D0E" w:rsidRDefault="00135D0E" w:rsidP="008F2013">
            <w:pPr>
              <w:keepLines/>
              <w:widowControl w:val="0"/>
              <w:spacing w:after="0" w:line="240" w:lineRule="auto"/>
              <w:ind w:left="108" w:right="96"/>
              <w:rPr>
                <w:rFonts w:ascii="Arial" w:hAnsi="Arial" w:cs="Arial"/>
              </w:rPr>
            </w:pPr>
            <w:r>
              <w:rPr>
                <w:rFonts w:ascii="Arial" w:hAnsi="Arial" w:cs="Arial"/>
                <w:b/>
                <w:bCs/>
                <w:color w:val="000000"/>
              </w:rPr>
              <w:t>7- Dispositions diverses</w:t>
            </w:r>
          </w:p>
        </w:tc>
      </w:tr>
    </w:tbl>
    <w:p w14:paraId="1EB3161B" w14:textId="77777777" w:rsidR="00135D0E" w:rsidRDefault="00135D0E" w:rsidP="00135D0E">
      <w:pPr>
        <w:keepLines/>
        <w:widowControl w:val="0"/>
        <w:spacing w:after="0" w:line="240" w:lineRule="auto"/>
        <w:ind w:left="117" w:right="111"/>
        <w:rPr>
          <w:rFonts w:ascii="Arial" w:hAnsi="Arial" w:cs="Arial"/>
          <w:color w:val="000000"/>
          <w:sz w:val="20"/>
          <w:szCs w:val="20"/>
        </w:rPr>
      </w:pPr>
    </w:p>
    <w:p w14:paraId="5763C1A1" w14:textId="77777777" w:rsidR="00135D0E" w:rsidRDefault="00135D0E" w:rsidP="00135D0E">
      <w:pPr>
        <w:keepLines/>
        <w:widowControl w:val="0"/>
        <w:tabs>
          <w:tab w:val="left" w:pos="3958"/>
          <w:tab w:val="left" w:pos="4165"/>
        </w:tabs>
        <w:spacing w:after="0" w:line="240" w:lineRule="auto"/>
        <w:ind w:left="117" w:right="111"/>
        <w:rPr>
          <w:rFonts w:ascii="Arial" w:hAnsi="Arial" w:cs="Arial"/>
        </w:rPr>
      </w:pPr>
      <w:r>
        <w:rPr>
          <w:rFonts w:ascii="Arial" w:hAnsi="Arial" w:cs="Arial"/>
          <w:b/>
          <w:bCs/>
          <w:color w:val="000000"/>
          <w:sz w:val="20"/>
          <w:szCs w:val="20"/>
        </w:rPr>
        <w:t>Pièces constitutives du marché :</w:t>
      </w:r>
    </w:p>
    <w:p w14:paraId="290823B1" w14:textId="77777777" w:rsidR="00135D0E" w:rsidRDefault="00135D0E" w:rsidP="00135D0E">
      <w:pPr>
        <w:pStyle w:val="Paragraphedeliste"/>
        <w:keepLines/>
        <w:widowControl w:val="0"/>
        <w:numPr>
          <w:ilvl w:val="0"/>
          <w:numId w:val="1"/>
        </w:numPr>
        <w:tabs>
          <w:tab w:val="left" w:pos="3958"/>
          <w:tab w:val="left" w:pos="4165"/>
        </w:tabs>
        <w:ind w:right="111"/>
        <w:jc w:val="both"/>
        <w:rPr>
          <w:rFonts w:ascii="Arial" w:hAnsi="Arial" w:cs="Arial"/>
          <w:sz w:val="24"/>
          <w:szCs w:val="24"/>
        </w:rPr>
      </w:pPr>
      <w:r>
        <w:rPr>
          <w:rFonts w:ascii="Arial" w:hAnsi="Arial" w:cs="Arial"/>
          <w:color w:val="000000"/>
        </w:rPr>
        <w:t>Présent CVAE,</w:t>
      </w:r>
    </w:p>
    <w:p w14:paraId="384E0DD9" w14:textId="77777777" w:rsidR="00135D0E" w:rsidRDefault="005C0134" w:rsidP="00135D0E">
      <w:pPr>
        <w:pStyle w:val="Paragraphedeliste"/>
        <w:keepLines/>
        <w:widowControl w:val="0"/>
        <w:numPr>
          <w:ilvl w:val="0"/>
          <w:numId w:val="1"/>
        </w:numPr>
        <w:tabs>
          <w:tab w:val="left" w:pos="3958"/>
          <w:tab w:val="left" w:pos="4165"/>
        </w:tabs>
        <w:ind w:right="111"/>
        <w:jc w:val="both"/>
        <w:rPr>
          <w:rFonts w:ascii="Arial" w:hAnsi="Arial" w:cs="Arial"/>
          <w:sz w:val="24"/>
          <w:szCs w:val="24"/>
        </w:rPr>
      </w:pPr>
      <w:r>
        <w:rPr>
          <w:rFonts w:ascii="Arial" w:hAnsi="Arial" w:cs="Arial"/>
          <w:color w:val="000000"/>
        </w:rPr>
        <w:t>Décomposition du prix global et forfaitaire,</w:t>
      </w:r>
    </w:p>
    <w:p w14:paraId="257621CA" w14:textId="77777777" w:rsidR="00161EC7" w:rsidRPr="00161EC7" w:rsidRDefault="00161EC7" w:rsidP="00161EC7">
      <w:pPr>
        <w:pStyle w:val="Paragraphedeliste"/>
        <w:numPr>
          <w:ilvl w:val="0"/>
          <w:numId w:val="1"/>
        </w:numPr>
        <w:jc w:val="both"/>
        <w:rPr>
          <w:rFonts w:ascii="Arial" w:hAnsi="Arial" w:cs="Arial"/>
        </w:rPr>
      </w:pPr>
      <w:r>
        <w:rPr>
          <w:rFonts w:ascii="Arial" w:hAnsi="Arial" w:cs="Arial"/>
        </w:rPr>
        <w:t>F</w:t>
      </w:r>
      <w:r w:rsidRPr="00161EC7">
        <w:rPr>
          <w:rFonts w:ascii="Arial" w:hAnsi="Arial" w:cs="Arial"/>
        </w:rPr>
        <w:t>iches techniques décrivant les performances de l’appareil</w:t>
      </w:r>
      <w:r>
        <w:rPr>
          <w:rFonts w:ascii="Arial" w:hAnsi="Arial" w:cs="Arial"/>
        </w:rPr>
        <w:t>,</w:t>
      </w:r>
    </w:p>
    <w:p w14:paraId="3FFB01B3" w14:textId="77777777" w:rsidR="00135D0E" w:rsidRDefault="00135D0E" w:rsidP="00135D0E">
      <w:pPr>
        <w:pStyle w:val="Paragraphedeliste"/>
        <w:keepLines/>
        <w:widowControl w:val="0"/>
        <w:numPr>
          <w:ilvl w:val="0"/>
          <w:numId w:val="1"/>
        </w:numPr>
        <w:tabs>
          <w:tab w:val="left" w:pos="3958"/>
          <w:tab w:val="left" w:pos="4165"/>
        </w:tabs>
        <w:ind w:right="111"/>
        <w:jc w:val="both"/>
        <w:rPr>
          <w:rFonts w:ascii="Arial" w:hAnsi="Arial" w:cs="Arial"/>
          <w:sz w:val="24"/>
          <w:szCs w:val="24"/>
        </w:rPr>
      </w:pPr>
      <w:r>
        <w:rPr>
          <w:rFonts w:ascii="Arial" w:hAnsi="Arial" w:cs="Arial"/>
          <w:color w:val="000000"/>
        </w:rPr>
        <w:t>C.C.A.G. FCS (Fournitures courantes et services)</w:t>
      </w:r>
    </w:p>
    <w:p w14:paraId="1B7CF62A" w14:textId="77777777" w:rsidR="00135D0E" w:rsidRDefault="00135D0E" w:rsidP="00135D0E">
      <w:pPr>
        <w:keepLines/>
        <w:widowControl w:val="0"/>
        <w:tabs>
          <w:tab w:val="left" w:pos="3958"/>
          <w:tab w:val="left" w:pos="4165"/>
        </w:tabs>
        <w:spacing w:after="0" w:line="240" w:lineRule="auto"/>
        <w:ind w:left="117" w:right="111"/>
        <w:jc w:val="both"/>
        <w:rPr>
          <w:rFonts w:ascii="Arial" w:hAnsi="Arial" w:cs="Arial"/>
          <w:color w:val="000000"/>
          <w:sz w:val="20"/>
          <w:szCs w:val="20"/>
        </w:rPr>
      </w:pPr>
      <w:r>
        <w:rPr>
          <w:rFonts w:ascii="Arial" w:hAnsi="Arial" w:cs="Arial"/>
          <w:color w:val="000000"/>
          <w:sz w:val="20"/>
          <w:szCs w:val="20"/>
        </w:rPr>
        <w:tab/>
      </w:r>
    </w:p>
    <w:p w14:paraId="23FC5D56" w14:textId="77777777" w:rsidR="00135D0E" w:rsidRDefault="00135D0E" w:rsidP="005C0134">
      <w:pPr>
        <w:keepLines/>
        <w:widowControl w:val="0"/>
        <w:tabs>
          <w:tab w:val="left" w:pos="3958"/>
          <w:tab w:val="left" w:pos="4165"/>
        </w:tabs>
        <w:spacing w:after="0" w:line="240" w:lineRule="auto"/>
        <w:ind w:right="111"/>
        <w:jc w:val="both"/>
        <w:rPr>
          <w:rFonts w:ascii="Arial" w:hAnsi="Arial" w:cs="Arial"/>
        </w:rPr>
      </w:pPr>
      <w:r>
        <w:rPr>
          <w:rFonts w:ascii="Arial" w:hAnsi="Arial" w:cs="Arial"/>
          <w:b/>
          <w:bCs/>
          <w:color w:val="000000"/>
          <w:sz w:val="20"/>
          <w:szCs w:val="20"/>
        </w:rPr>
        <w:t>Pénalités pour retard :</w:t>
      </w:r>
    </w:p>
    <w:p w14:paraId="239568F0" w14:textId="408EA745" w:rsidR="00135D0E" w:rsidRPr="00AE421F" w:rsidRDefault="00135D0E" w:rsidP="005C0134">
      <w:pPr>
        <w:keepLines/>
        <w:widowControl w:val="0"/>
        <w:tabs>
          <w:tab w:val="left" w:pos="3958"/>
          <w:tab w:val="left" w:pos="4165"/>
        </w:tabs>
        <w:spacing w:after="0" w:line="240" w:lineRule="auto"/>
        <w:ind w:right="111"/>
        <w:jc w:val="both"/>
        <w:rPr>
          <w:rFonts w:ascii="Arial" w:hAnsi="Arial" w:cs="Arial"/>
          <w:sz w:val="20"/>
          <w:szCs w:val="20"/>
        </w:rPr>
      </w:pPr>
      <w:r w:rsidRPr="00AE421F">
        <w:rPr>
          <w:rFonts w:ascii="Arial" w:hAnsi="Arial" w:cs="Arial"/>
          <w:color w:val="000000"/>
          <w:sz w:val="20"/>
          <w:szCs w:val="20"/>
        </w:rPr>
        <w:t xml:space="preserve">Conforme au CCAG FCS, article 14 </w:t>
      </w:r>
      <w:r w:rsidR="00AE421F" w:rsidRPr="00AE421F">
        <w:rPr>
          <w:rFonts w:ascii="Arial" w:hAnsi="Arial" w:cs="Arial"/>
          <w:color w:val="000000"/>
          <w:sz w:val="20"/>
          <w:szCs w:val="20"/>
        </w:rPr>
        <w:t>soit « </w:t>
      </w:r>
      <w:r w:rsidR="00AE421F" w:rsidRPr="00AE421F">
        <w:rPr>
          <w:rFonts w:ascii="Arial" w:hAnsi="Arial" w:cs="Arial"/>
          <w:sz w:val="20"/>
          <w:szCs w:val="20"/>
        </w:rPr>
        <w:t>Sous réserve des stipulations des articles 13.3 et 21.5, en cas de retard dans l’exécution des prestations par le titulaire, l’acheteur applique des pénalités.</w:t>
      </w:r>
      <w:r w:rsidR="00AE421F" w:rsidRPr="00AE421F">
        <w:rPr>
          <w:rFonts w:ascii="Arial" w:hAnsi="Arial" w:cs="Arial"/>
          <w:sz w:val="20"/>
          <w:szCs w:val="20"/>
        </w:rPr>
        <w:br/>
        <w:t>Lorsque l’acheteur envisage d’appliquer des pénalités de retard, il invite, par écrit, le titulaire à présenter ses observations dans un délai de quinze jours. Cette invitation précise le montant des pénalités susceptibles d’être appliquées, le ou les retards concernés ainsi que le délai imparti au titulaire pour présenter ses observations.</w:t>
      </w:r>
      <w:r w:rsidR="00AE421F" w:rsidRPr="00AE421F">
        <w:rPr>
          <w:rFonts w:ascii="Arial" w:hAnsi="Arial" w:cs="Arial"/>
          <w:sz w:val="20"/>
          <w:szCs w:val="20"/>
        </w:rPr>
        <w:br/>
        <w:t>A défaut de réponse du titulaire dans ce délai ou si l’acheteur considère que les observations formulées par le titulaire en application du premier alinéa ne permettent pas de démontrer que le retard n’est pas imputable à celui-ci ou à ses sous-traitants, les pénalités pour retard s’appliquent et sont calculées à compter du lendemain du jour où le délai contractuel d’exécution des prestations est expiré.</w:t>
      </w:r>
      <w:r w:rsidR="00AE421F" w:rsidRPr="00AE421F">
        <w:rPr>
          <w:rFonts w:ascii="Arial" w:hAnsi="Arial" w:cs="Arial"/>
          <w:sz w:val="20"/>
          <w:szCs w:val="20"/>
        </w:rPr>
        <w:br/>
        <w:t>Cette pénalité est calculée par application de la formule suivante :</w:t>
      </w:r>
      <w:r w:rsidR="00AE421F" w:rsidRPr="00AE421F">
        <w:rPr>
          <w:rFonts w:ascii="Arial" w:hAnsi="Arial" w:cs="Arial"/>
          <w:sz w:val="20"/>
          <w:szCs w:val="20"/>
        </w:rPr>
        <w:br/>
        <w:t>P = V * R / 1 000</w:t>
      </w:r>
      <w:r w:rsidR="00AE421F" w:rsidRPr="00AE421F">
        <w:rPr>
          <w:rFonts w:ascii="Arial" w:hAnsi="Arial" w:cs="Arial"/>
          <w:sz w:val="20"/>
          <w:szCs w:val="20"/>
        </w:rPr>
        <w:br/>
        <w:t>dans laquelle :</w:t>
      </w:r>
      <w:r w:rsidR="00AE421F" w:rsidRPr="00AE421F">
        <w:rPr>
          <w:rFonts w:ascii="Arial" w:hAnsi="Arial" w:cs="Arial"/>
          <w:sz w:val="20"/>
          <w:szCs w:val="20"/>
        </w:rPr>
        <w:br/>
        <w:t>P = le montant de la pénalité ;</w:t>
      </w:r>
      <w:r w:rsidR="00AE421F" w:rsidRPr="00AE421F">
        <w:rPr>
          <w:rFonts w:ascii="Arial" w:hAnsi="Arial" w:cs="Arial"/>
          <w:sz w:val="20"/>
          <w:szCs w:val="20"/>
        </w:rPr>
        <w:b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r w:rsidR="00AE421F" w:rsidRPr="00AE421F">
        <w:rPr>
          <w:rFonts w:ascii="Arial" w:hAnsi="Arial" w:cs="Arial"/>
          <w:sz w:val="20"/>
          <w:szCs w:val="20"/>
        </w:rPr>
        <w:br/>
        <w:t>R = le nombre de jours de retard.</w:t>
      </w:r>
      <w:r w:rsidR="00AE421F" w:rsidRPr="00AE421F">
        <w:rPr>
          <w:rFonts w:ascii="Arial" w:hAnsi="Arial" w:cs="Arial"/>
          <w:color w:val="000000"/>
          <w:sz w:val="20"/>
          <w:szCs w:val="20"/>
        </w:rPr>
        <w:t> »</w:t>
      </w:r>
    </w:p>
    <w:p w14:paraId="35E7779C" w14:textId="77777777" w:rsidR="00135D0E" w:rsidRDefault="00135D0E" w:rsidP="00135D0E">
      <w:pPr>
        <w:keepLines/>
        <w:widowControl w:val="0"/>
        <w:tabs>
          <w:tab w:val="left" w:pos="3958"/>
          <w:tab w:val="left" w:pos="4165"/>
        </w:tabs>
        <w:spacing w:after="0" w:line="240" w:lineRule="auto"/>
        <w:ind w:left="117" w:right="111"/>
        <w:rPr>
          <w:rFonts w:ascii="Arial" w:hAnsi="Arial" w:cs="Arial"/>
          <w:color w:val="000000"/>
          <w:sz w:val="20"/>
          <w:szCs w:val="20"/>
        </w:rPr>
      </w:pPr>
    </w:p>
    <w:p w14:paraId="0BE46CE6" w14:textId="77777777" w:rsidR="00135D0E" w:rsidRDefault="00135D0E" w:rsidP="005C0134">
      <w:pPr>
        <w:keepLines/>
        <w:widowControl w:val="0"/>
        <w:tabs>
          <w:tab w:val="left" w:pos="3958"/>
          <w:tab w:val="left" w:pos="4165"/>
        </w:tabs>
        <w:spacing w:after="0" w:line="240" w:lineRule="auto"/>
        <w:ind w:right="111"/>
        <w:rPr>
          <w:rFonts w:ascii="Arial" w:hAnsi="Arial" w:cs="Arial"/>
        </w:rPr>
      </w:pPr>
      <w:r>
        <w:rPr>
          <w:rFonts w:ascii="Arial" w:hAnsi="Arial" w:cs="Arial"/>
          <w:b/>
          <w:bCs/>
          <w:color w:val="000000"/>
          <w:sz w:val="20"/>
          <w:szCs w:val="20"/>
        </w:rPr>
        <w:t>Conditions de résiliation :</w:t>
      </w:r>
    </w:p>
    <w:p w14:paraId="55326322" w14:textId="77777777" w:rsidR="00135D0E" w:rsidRDefault="00135D0E" w:rsidP="00135D0E">
      <w:pPr>
        <w:pStyle w:val="Default"/>
        <w:rPr>
          <w:rFonts w:ascii="Arial" w:hAnsi="Arial" w:cs="Arial"/>
          <w:sz w:val="20"/>
          <w:szCs w:val="20"/>
        </w:rPr>
      </w:pPr>
      <w:r>
        <w:rPr>
          <w:rFonts w:ascii="Arial" w:hAnsi="Arial" w:cs="Arial"/>
          <w:sz w:val="20"/>
          <w:szCs w:val="20"/>
        </w:rPr>
        <w:t xml:space="preserve">Les conditions de résiliation du marché sont définies aux articles 38 à 45 du </w:t>
      </w:r>
      <w:r w:rsidR="00202554">
        <w:rPr>
          <w:rFonts w:ascii="Arial" w:hAnsi="Arial" w:cs="Arial"/>
          <w:sz w:val="20"/>
          <w:szCs w:val="20"/>
        </w:rPr>
        <w:t>CCAG FCS</w:t>
      </w:r>
    </w:p>
    <w:p w14:paraId="0911F64F" w14:textId="77777777" w:rsidR="00135D0E" w:rsidRDefault="00135D0E" w:rsidP="00135D0E">
      <w:pPr>
        <w:pStyle w:val="Default"/>
        <w:rPr>
          <w:rFonts w:ascii="Arial" w:hAnsi="Arial" w:cs="Arial"/>
          <w:sz w:val="20"/>
          <w:szCs w:val="20"/>
        </w:rPr>
      </w:pPr>
      <w:r>
        <w:rPr>
          <w:rFonts w:ascii="Arial" w:hAnsi="Arial" w:cs="Arial"/>
          <w:sz w:val="20"/>
          <w:szCs w:val="20"/>
        </w:rPr>
        <w:t xml:space="preserve">En cas de résiliation de l'accord-cadre pour motif d'intérêt général par le pouvoir adjudicateur, le titulaire ne percevra aucune indemnisation. </w:t>
      </w:r>
    </w:p>
    <w:p w14:paraId="1122D7D8" w14:textId="77777777" w:rsidR="00135D0E" w:rsidRDefault="00135D0E" w:rsidP="00135D0E">
      <w:pPr>
        <w:pStyle w:val="Default"/>
        <w:rPr>
          <w:rFonts w:ascii="Arial" w:hAnsi="Arial" w:cs="Arial"/>
          <w:sz w:val="20"/>
          <w:szCs w:val="20"/>
        </w:rPr>
      </w:pPr>
    </w:p>
    <w:p w14:paraId="00BF3437" w14:textId="77777777" w:rsidR="00135D0E" w:rsidRPr="00161EC7" w:rsidRDefault="00135D0E" w:rsidP="00161EC7">
      <w:pPr>
        <w:pStyle w:val="ParagrapheIndent2"/>
        <w:spacing w:after="240" w:line="232" w:lineRule="exact"/>
        <w:ind w:left="20" w:right="20"/>
        <w:jc w:val="both"/>
        <w:rPr>
          <w:rFonts w:ascii="Arial" w:hAnsi="Arial" w:cs="Arial"/>
          <w:color w:val="000000"/>
          <w:lang w:val="fr-FR"/>
        </w:rPr>
      </w:pPr>
      <w:r>
        <w:rPr>
          <w:rFonts w:ascii="Arial" w:hAnsi="Arial" w:cs="Arial"/>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4242E50B" w14:textId="77777777" w:rsidR="00135D0E" w:rsidRDefault="00135D0E" w:rsidP="005C0134">
      <w:pPr>
        <w:keepLines/>
        <w:widowControl w:val="0"/>
        <w:tabs>
          <w:tab w:val="left" w:pos="3958"/>
          <w:tab w:val="left" w:pos="4165"/>
        </w:tabs>
        <w:spacing w:after="0" w:line="240" w:lineRule="auto"/>
        <w:ind w:right="111"/>
        <w:rPr>
          <w:rFonts w:ascii="Arial" w:hAnsi="Arial" w:cs="Arial"/>
        </w:rPr>
      </w:pPr>
      <w:r>
        <w:rPr>
          <w:rFonts w:ascii="Arial" w:hAnsi="Arial" w:cs="Arial"/>
          <w:b/>
          <w:bCs/>
          <w:color w:val="000000"/>
          <w:sz w:val="20"/>
          <w:szCs w:val="20"/>
        </w:rPr>
        <w:t xml:space="preserve">Litige et contentieux : </w:t>
      </w:r>
    </w:p>
    <w:p w14:paraId="1B59A048" w14:textId="77777777" w:rsidR="00135D0E" w:rsidRPr="005C0134" w:rsidRDefault="00135D0E" w:rsidP="005C0134">
      <w:pPr>
        <w:pStyle w:val="Default"/>
        <w:rPr>
          <w:rFonts w:ascii="Arial" w:hAnsi="Arial" w:cs="Arial"/>
          <w:sz w:val="20"/>
          <w:szCs w:val="20"/>
        </w:rPr>
      </w:pPr>
      <w:r>
        <w:rPr>
          <w:rFonts w:ascii="Arial" w:hAnsi="Arial" w:cs="Arial"/>
          <w:sz w:val="20"/>
          <w:szCs w:val="20"/>
        </w:rPr>
        <w:t>Les différends et litiges se règlent selon les dispositions de l'article 46 du CCAG FCS. En cas de litige résultant de l'application des clauses du présent CVAE, le tribunal compétent est le tribunal administratif dont relève le pouvoir adjudicateur.</w:t>
      </w:r>
      <w:r w:rsidRPr="005C0134">
        <w:rPr>
          <w:rFonts w:ascii="Arial" w:hAnsi="Arial" w:cs="Arial"/>
          <w:sz w:val="20"/>
          <w:szCs w:val="20"/>
        </w:rPr>
        <w:t xml:space="preserve"> </w:t>
      </w:r>
    </w:p>
    <w:p w14:paraId="58669B75" w14:textId="77777777" w:rsidR="00135D0E" w:rsidRDefault="00135D0E" w:rsidP="00135D0E">
      <w:pPr>
        <w:keepLines/>
        <w:widowControl w:val="0"/>
        <w:tabs>
          <w:tab w:val="left" w:pos="3958"/>
          <w:tab w:val="left" w:pos="4165"/>
        </w:tabs>
        <w:spacing w:after="0" w:line="240" w:lineRule="auto"/>
        <w:ind w:left="117" w:right="111"/>
        <w:rPr>
          <w:rFonts w:ascii="Arial" w:hAnsi="Arial" w:cs="Arial"/>
          <w:b/>
          <w:bCs/>
          <w:color w:val="000000"/>
          <w:sz w:val="20"/>
          <w:szCs w:val="20"/>
        </w:rPr>
      </w:pPr>
    </w:p>
    <w:p w14:paraId="7366C545" w14:textId="77777777" w:rsidR="00135D0E" w:rsidRDefault="00135D0E" w:rsidP="005C0134">
      <w:pPr>
        <w:keepLines/>
        <w:widowControl w:val="0"/>
        <w:tabs>
          <w:tab w:val="left" w:pos="3958"/>
          <w:tab w:val="left" w:pos="4165"/>
        </w:tabs>
        <w:spacing w:after="0" w:line="240" w:lineRule="auto"/>
        <w:ind w:right="111"/>
        <w:rPr>
          <w:rFonts w:ascii="Arial" w:hAnsi="Arial" w:cs="Arial"/>
        </w:rPr>
      </w:pPr>
      <w:r>
        <w:rPr>
          <w:rFonts w:ascii="Arial" w:hAnsi="Arial" w:cs="Arial"/>
          <w:b/>
          <w:bCs/>
          <w:color w:val="000000"/>
          <w:sz w:val="20"/>
          <w:szCs w:val="20"/>
        </w:rPr>
        <w:t>Dérogations aux documents généraux/références aux normes :</w:t>
      </w:r>
    </w:p>
    <w:p w14:paraId="48AAEC3D" w14:textId="77777777" w:rsidR="00135D0E" w:rsidRDefault="00135D0E" w:rsidP="005C0134">
      <w:pPr>
        <w:pStyle w:val="Default"/>
        <w:rPr>
          <w:rFonts w:ascii="Arial" w:hAnsi="Arial" w:cs="Arial"/>
          <w:sz w:val="20"/>
          <w:szCs w:val="20"/>
        </w:rPr>
      </w:pPr>
      <w:r>
        <w:rPr>
          <w:rFonts w:ascii="Arial" w:hAnsi="Arial" w:cs="Arial"/>
          <w:sz w:val="20"/>
          <w:szCs w:val="20"/>
        </w:rPr>
        <w:t>Articles 38 et 42 du CCAG Fournitures Courantes et Services.</w:t>
      </w:r>
    </w:p>
    <w:p w14:paraId="6035C9E2" w14:textId="77777777" w:rsidR="00135D0E" w:rsidRPr="00135D0E" w:rsidRDefault="00135D0E" w:rsidP="00161EC7">
      <w:pPr>
        <w:spacing w:after="0" w:line="240" w:lineRule="auto"/>
        <w:rPr>
          <w:rFonts w:ascii="Arial" w:hAnsi="Arial" w:cs="Arial"/>
          <w:color w:val="000000"/>
          <w:sz w:val="20"/>
          <w:szCs w:val="20"/>
        </w:rPr>
      </w:pPr>
      <w:r>
        <w:rPr>
          <w:rFonts w:ascii="Arial" w:hAnsi="Arial" w:cs="Arial"/>
          <w:color w:val="000000"/>
          <w:sz w:val="20"/>
          <w:szCs w:val="20"/>
        </w:rPr>
        <w:br w:type="page"/>
      </w:r>
    </w:p>
    <w:p w14:paraId="0A8EC842" w14:textId="77777777" w:rsidR="00135D0E" w:rsidRPr="00135D0E" w:rsidRDefault="00135D0E" w:rsidP="00900288">
      <w:pPr>
        <w:keepLines/>
        <w:widowControl w:val="0"/>
        <w:tabs>
          <w:tab w:val="left" w:pos="3958"/>
          <w:tab w:val="left" w:pos="4165"/>
        </w:tabs>
        <w:autoSpaceDE w:val="0"/>
        <w:autoSpaceDN w:val="0"/>
        <w:adjustRightInd w:val="0"/>
        <w:ind w:right="111"/>
        <w:rPr>
          <w:rFonts w:ascii="Arial" w:hAnsi="Arial" w:cs="Arial"/>
          <w:sz w:val="20"/>
          <w:szCs w:val="20"/>
        </w:rPr>
      </w:pPr>
    </w:p>
    <w:p w14:paraId="22A547B2" w14:textId="77777777" w:rsidR="00135D0E" w:rsidRPr="00135D0E" w:rsidRDefault="00135D0E" w:rsidP="00135D0E">
      <w:pPr>
        <w:pStyle w:val="Titre1"/>
        <w:keepLines w:val="0"/>
        <w:numPr>
          <w:ilvl w:val="0"/>
          <w:numId w:val="13"/>
        </w:numPr>
        <w:spacing w:before="0" w:after="60" w:line="240" w:lineRule="auto"/>
        <w:jc w:val="both"/>
        <w:rPr>
          <w:rFonts w:ascii="Arial" w:hAnsi="Arial" w:cs="Arial"/>
          <w:b/>
          <w:bCs/>
          <w:color w:val="auto"/>
          <w:kern w:val="28"/>
          <w:sz w:val="28"/>
          <w:szCs w:val="28"/>
          <w:highlight w:val="cyan"/>
          <w:u w:val="single"/>
        </w:rPr>
      </w:pPr>
      <w:r w:rsidRPr="00135D0E">
        <w:rPr>
          <w:rFonts w:ascii="Arial" w:hAnsi="Arial" w:cs="Arial"/>
          <w:b/>
          <w:bCs/>
          <w:color w:val="auto"/>
          <w:kern w:val="28"/>
          <w:sz w:val="28"/>
          <w:szCs w:val="28"/>
          <w:highlight w:val="cyan"/>
          <w:u w:val="single"/>
        </w:rPr>
        <w:t>PARTIE RESERVEE AU TITULAIRE</w:t>
      </w:r>
    </w:p>
    <w:p w14:paraId="39BC4896" w14:textId="77777777" w:rsidR="00135D0E" w:rsidRPr="00135D0E" w:rsidRDefault="00135D0E" w:rsidP="00135D0E">
      <w:pPr>
        <w:spacing w:after="0" w:line="240" w:lineRule="auto"/>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135D0E" w14:paraId="476152FE" w14:textId="77777777" w:rsidTr="00900288">
        <w:trPr>
          <w:trHeight w:val="773"/>
        </w:trPr>
        <w:tc>
          <w:tcPr>
            <w:tcW w:w="9212" w:type="dxa"/>
            <w:tcBorders>
              <w:top w:val="nil"/>
              <w:left w:val="nil"/>
              <w:bottom w:val="nil"/>
              <w:right w:val="nil"/>
            </w:tcBorders>
            <w:shd w:val="clear" w:color="auto" w:fill="E6E6E6"/>
          </w:tcPr>
          <w:p w14:paraId="073982EE" w14:textId="77777777" w:rsidR="00135D0E" w:rsidRDefault="00135D0E" w:rsidP="00900288">
            <w:pPr>
              <w:keepLines/>
              <w:widowControl w:val="0"/>
              <w:autoSpaceDE w:val="0"/>
              <w:autoSpaceDN w:val="0"/>
              <w:adjustRightInd w:val="0"/>
              <w:ind w:right="96"/>
              <w:rPr>
                <w:rFonts w:ascii="Arial" w:hAnsi="Arial" w:cs="Arial"/>
                <w:b/>
                <w:bCs/>
                <w:color w:val="000000"/>
              </w:rPr>
            </w:pPr>
          </w:p>
          <w:p w14:paraId="44608F2C" w14:textId="77777777" w:rsidR="00135D0E" w:rsidRPr="0012025B" w:rsidRDefault="00135D0E" w:rsidP="008F2013">
            <w:pPr>
              <w:keepLines/>
              <w:widowControl w:val="0"/>
              <w:autoSpaceDE w:val="0"/>
              <w:autoSpaceDN w:val="0"/>
              <w:adjustRightInd w:val="0"/>
              <w:ind w:left="117" w:right="96"/>
              <w:rPr>
                <w:rFonts w:ascii="Arial" w:hAnsi="Arial" w:cs="Arial"/>
              </w:rPr>
            </w:pPr>
            <w:r>
              <w:rPr>
                <w:rFonts w:ascii="Arial" w:hAnsi="Arial" w:cs="Arial"/>
                <w:b/>
                <w:bCs/>
                <w:color w:val="000000"/>
              </w:rPr>
              <w:t>1</w:t>
            </w:r>
            <w:r w:rsidRPr="0012025B">
              <w:rPr>
                <w:rFonts w:ascii="Arial" w:hAnsi="Arial" w:cs="Arial"/>
                <w:b/>
                <w:bCs/>
                <w:color w:val="000000"/>
              </w:rPr>
              <w:t xml:space="preserve">- </w:t>
            </w:r>
            <w:r>
              <w:rPr>
                <w:rFonts w:ascii="Arial" w:hAnsi="Arial" w:cs="Arial"/>
                <w:b/>
                <w:bCs/>
                <w:color w:val="000000"/>
              </w:rPr>
              <w:t xml:space="preserve">Identification du- des </w:t>
            </w:r>
            <w:r>
              <w:rPr>
                <w:rFonts w:ascii="Arial" w:hAnsi="Arial" w:cs="Arial"/>
                <w:b/>
                <w:bCs/>
                <w:color w:val="000000"/>
                <w:highlight w:val="cyan"/>
              </w:rPr>
              <w:t>c</w:t>
            </w:r>
            <w:r w:rsidRPr="0012025B">
              <w:rPr>
                <w:rFonts w:ascii="Arial" w:hAnsi="Arial" w:cs="Arial"/>
                <w:b/>
                <w:bCs/>
                <w:color w:val="000000"/>
                <w:highlight w:val="cyan"/>
              </w:rPr>
              <w:t>ontractant(s)</w:t>
            </w:r>
          </w:p>
        </w:tc>
      </w:tr>
    </w:tbl>
    <w:p w14:paraId="7BB9A31A"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20"/>
          <w:szCs w:val="20"/>
        </w:rPr>
      </w:pPr>
    </w:p>
    <w:p w14:paraId="1BB30B91"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20"/>
          <w:szCs w:val="20"/>
        </w:rPr>
      </w:pPr>
    </w:p>
    <w:p w14:paraId="3ECF7B8A" w14:textId="77777777" w:rsidR="00135D0E" w:rsidRDefault="00135D0E" w:rsidP="00135D0E">
      <w:pPr>
        <w:keepLines/>
        <w:widowControl w:val="0"/>
        <w:autoSpaceDE w:val="0"/>
        <w:autoSpaceDN w:val="0"/>
        <w:adjustRightInd w:val="0"/>
        <w:spacing w:after="0" w:line="240" w:lineRule="auto"/>
        <w:ind w:left="117" w:right="111"/>
        <w:rPr>
          <w:rFonts w:ascii="Arial" w:hAnsi="Arial" w:cs="Arial"/>
        </w:rPr>
      </w:pPr>
      <w:r>
        <w:rPr>
          <w:rFonts w:ascii="Arial" w:hAnsi="Arial" w:cs="Arial"/>
          <w:b/>
          <w:bCs/>
          <w:i/>
          <w:iCs/>
          <w:color w:val="000000"/>
          <w:sz w:val="18"/>
          <w:szCs w:val="18"/>
        </w:rPr>
        <w:t>Signataire</w:t>
      </w:r>
    </w:p>
    <w:tbl>
      <w:tblPr>
        <w:tblW w:w="0" w:type="auto"/>
        <w:tblInd w:w="1" w:type="dxa"/>
        <w:tblLayout w:type="fixed"/>
        <w:tblCellMar>
          <w:left w:w="0" w:type="dxa"/>
          <w:right w:w="0" w:type="dxa"/>
        </w:tblCellMar>
        <w:tblLook w:val="0000" w:firstRow="0" w:lastRow="0" w:firstColumn="0" w:lastColumn="0" w:noHBand="0" w:noVBand="0"/>
      </w:tblPr>
      <w:tblGrid>
        <w:gridCol w:w="1809"/>
        <w:gridCol w:w="5875"/>
      </w:tblGrid>
      <w:tr w:rsidR="00135D0E" w14:paraId="61E1FC4B" w14:textId="77777777" w:rsidTr="008F2013">
        <w:tc>
          <w:tcPr>
            <w:tcW w:w="1809" w:type="dxa"/>
            <w:tcBorders>
              <w:top w:val="single" w:sz="4" w:space="0" w:color="FFFFFF"/>
              <w:left w:val="single" w:sz="4" w:space="0" w:color="FFFFFF"/>
              <w:bottom w:val="single" w:sz="4" w:space="0" w:color="FFFFFF"/>
              <w:right w:val="single" w:sz="4" w:space="0" w:color="FFFFFF"/>
            </w:tcBorders>
            <w:shd w:val="clear" w:color="auto" w:fill="FFFFFF"/>
          </w:tcPr>
          <w:p w14:paraId="38C32A03" w14:textId="77777777" w:rsidR="00135D0E" w:rsidRDefault="00135D0E" w:rsidP="008F2013">
            <w:pPr>
              <w:keepLines/>
              <w:widowControl w:val="0"/>
              <w:autoSpaceDE w:val="0"/>
              <w:autoSpaceDN w:val="0"/>
              <w:adjustRightInd w:val="0"/>
              <w:spacing w:before="40" w:after="40" w:line="240" w:lineRule="auto"/>
              <w:ind w:left="108" w:right="99"/>
              <w:jc w:val="right"/>
              <w:rPr>
                <w:rFonts w:ascii="Arial" w:hAnsi="Arial" w:cs="Arial"/>
              </w:rPr>
            </w:pPr>
            <w:r>
              <w:rPr>
                <w:rFonts w:ascii="Arial" w:hAnsi="Arial" w:cs="Arial"/>
                <w:color w:val="000000"/>
                <w:sz w:val="20"/>
                <w:szCs w:val="20"/>
              </w:rPr>
              <w:t>Nom :</w:t>
            </w:r>
          </w:p>
        </w:tc>
        <w:tc>
          <w:tcPr>
            <w:tcW w:w="5875" w:type="dxa"/>
            <w:tcBorders>
              <w:top w:val="single" w:sz="4" w:space="0" w:color="FFFFFF"/>
              <w:left w:val="single" w:sz="4" w:space="0" w:color="FFFFFF"/>
              <w:bottom w:val="single" w:sz="4" w:space="0" w:color="FFFFFF"/>
              <w:right w:val="single" w:sz="4" w:space="0" w:color="FFFFFF"/>
            </w:tcBorders>
            <w:shd w:val="clear" w:color="auto" w:fill="FFFFFF"/>
          </w:tcPr>
          <w:p w14:paraId="322F7681" w14:textId="77777777" w:rsidR="00135D0E" w:rsidRDefault="00135D0E" w:rsidP="008F2013">
            <w:pPr>
              <w:keepLines/>
              <w:widowControl w:val="0"/>
              <w:autoSpaceDE w:val="0"/>
              <w:autoSpaceDN w:val="0"/>
              <w:adjustRightInd w:val="0"/>
              <w:spacing w:before="40" w:after="40" w:line="240" w:lineRule="auto"/>
              <w:ind w:left="117" w:right="84"/>
              <w:rPr>
                <w:rFonts w:ascii="Arial" w:hAnsi="Arial" w:cs="Arial"/>
              </w:rPr>
            </w:pPr>
            <w:r>
              <w:rPr>
                <w:rFonts w:ascii="Arial" w:hAnsi="Arial" w:cs="Arial"/>
                <w:color w:val="000000"/>
                <w:sz w:val="20"/>
                <w:szCs w:val="20"/>
              </w:rPr>
              <w:t>………………………………………………………………………</w:t>
            </w:r>
          </w:p>
        </w:tc>
      </w:tr>
      <w:tr w:rsidR="00135D0E" w14:paraId="6F977EB5" w14:textId="77777777" w:rsidTr="008F2013">
        <w:tc>
          <w:tcPr>
            <w:tcW w:w="1809" w:type="dxa"/>
            <w:tcBorders>
              <w:top w:val="single" w:sz="4" w:space="0" w:color="FFFFFF"/>
              <w:left w:val="single" w:sz="4" w:space="0" w:color="FFFFFF"/>
              <w:bottom w:val="single" w:sz="4" w:space="0" w:color="FFFFFF"/>
              <w:right w:val="single" w:sz="4" w:space="0" w:color="FFFFFF"/>
            </w:tcBorders>
            <w:shd w:val="clear" w:color="auto" w:fill="FFFFFF"/>
          </w:tcPr>
          <w:p w14:paraId="3598A363" w14:textId="77777777" w:rsidR="00135D0E" w:rsidRDefault="00135D0E" w:rsidP="008F2013">
            <w:pPr>
              <w:keepLines/>
              <w:widowControl w:val="0"/>
              <w:autoSpaceDE w:val="0"/>
              <w:autoSpaceDN w:val="0"/>
              <w:adjustRightInd w:val="0"/>
              <w:spacing w:before="40" w:after="40" w:line="240" w:lineRule="auto"/>
              <w:ind w:left="108" w:right="99"/>
              <w:jc w:val="right"/>
              <w:rPr>
                <w:rFonts w:ascii="Arial" w:hAnsi="Arial" w:cs="Arial"/>
              </w:rPr>
            </w:pPr>
            <w:r>
              <w:rPr>
                <w:rFonts w:ascii="Arial" w:hAnsi="Arial" w:cs="Arial"/>
                <w:color w:val="000000"/>
                <w:sz w:val="20"/>
                <w:szCs w:val="20"/>
              </w:rPr>
              <w:t>Prénom :</w:t>
            </w:r>
          </w:p>
        </w:tc>
        <w:tc>
          <w:tcPr>
            <w:tcW w:w="5875" w:type="dxa"/>
            <w:tcBorders>
              <w:top w:val="single" w:sz="4" w:space="0" w:color="FFFFFF"/>
              <w:left w:val="single" w:sz="4" w:space="0" w:color="FFFFFF"/>
              <w:bottom w:val="single" w:sz="4" w:space="0" w:color="FFFFFF"/>
              <w:right w:val="single" w:sz="4" w:space="0" w:color="FFFFFF"/>
            </w:tcBorders>
            <w:shd w:val="clear" w:color="auto" w:fill="FFFFFF"/>
          </w:tcPr>
          <w:p w14:paraId="3BC0D426" w14:textId="77777777" w:rsidR="00135D0E" w:rsidRDefault="00135D0E" w:rsidP="008F2013">
            <w:pPr>
              <w:keepLines/>
              <w:widowControl w:val="0"/>
              <w:autoSpaceDE w:val="0"/>
              <w:autoSpaceDN w:val="0"/>
              <w:adjustRightInd w:val="0"/>
              <w:spacing w:before="40" w:after="40" w:line="240" w:lineRule="auto"/>
              <w:ind w:left="117" w:right="84"/>
              <w:rPr>
                <w:rFonts w:ascii="Arial" w:hAnsi="Arial" w:cs="Arial"/>
              </w:rPr>
            </w:pPr>
            <w:r>
              <w:rPr>
                <w:rFonts w:ascii="Arial" w:hAnsi="Arial" w:cs="Arial"/>
                <w:color w:val="000000"/>
                <w:sz w:val="20"/>
                <w:szCs w:val="20"/>
              </w:rPr>
              <w:t>………………………………………………………………………</w:t>
            </w:r>
          </w:p>
        </w:tc>
      </w:tr>
      <w:tr w:rsidR="00135D0E" w14:paraId="23FC2400" w14:textId="77777777" w:rsidTr="008F2013">
        <w:tc>
          <w:tcPr>
            <w:tcW w:w="1809" w:type="dxa"/>
            <w:tcBorders>
              <w:top w:val="single" w:sz="4" w:space="0" w:color="FFFFFF"/>
              <w:left w:val="single" w:sz="4" w:space="0" w:color="FFFFFF"/>
              <w:bottom w:val="single" w:sz="4" w:space="0" w:color="FFFFFF"/>
              <w:right w:val="single" w:sz="4" w:space="0" w:color="FFFFFF"/>
            </w:tcBorders>
            <w:shd w:val="clear" w:color="auto" w:fill="FFFFFF"/>
          </w:tcPr>
          <w:p w14:paraId="21E4DBD8" w14:textId="77777777" w:rsidR="00135D0E" w:rsidRDefault="00135D0E" w:rsidP="008F2013">
            <w:pPr>
              <w:keepLines/>
              <w:widowControl w:val="0"/>
              <w:autoSpaceDE w:val="0"/>
              <w:autoSpaceDN w:val="0"/>
              <w:adjustRightInd w:val="0"/>
              <w:spacing w:before="40" w:after="40" w:line="240" w:lineRule="auto"/>
              <w:ind w:left="108" w:right="99"/>
              <w:jc w:val="right"/>
              <w:rPr>
                <w:rFonts w:ascii="Arial" w:hAnsi="Arial" w:cs="Arial"/>
              </w:rPr>
            </w:pPr>
            <w:r>
              <w:rPr>
                <w:rFonts w:ascii="Arial" w:hAnsi="Arial" w:cs="Arial"/>
                <w:color w:val="000000"/>
                <w:sz w:val="20"/>
                <w:szCs w:val="20"/>
              </w:rPr>
              <w:t>Qualité :</w:t>
            </w:r>
          </w:p>
        </w:tc>
        <w:tc>
          <w:tcPr>
            <w:tcW w:w="5875" w:type="dxa"/>
            <w:tcBorders>
              <w:top w:val="single" w:sz="4" w:space="0" w:color="FFFFFF"/>
              <w:left w:val="single" w:sz="4" w:space="0" w:color="FFFFFF"/>
              <w:bottom w:val="single" w:sz="4" w:space="0" w:color="FFFFFF"/>
              <w:right w:val="single" w:sz="4" w:space="0" w:color="FFFFFF"/>
            </w:tcBorders>
            <w:shd w:val="clear" w:color="auto" w:fill="FFFFFF"/>
          </w:tcPr>
          <w:p w14:paraId="63D2AB22" w14:textId="77777777" w:rsidR="00135D0E" w:rsidRDefault="00135D0E" w:rsidP="008F2013">
            <w:pPr>
              <w:keepLines/>
              <w:widowControl w:val="0"/>
              <w:autoSpaceDE w:val="0"/>
              <w:autoSpaceDN w:val="0"/>
              <w:adjustRightInd w:val="0"/>
              <w:spacing w:before="40" w:after="40" w:line="240" w:lineRule="auto"/>
              <w:ind w:left="117" w:right="84"/>
              <w:rPr>
                <w:rFonts w:ascii="Arial" w:hAnsi="Arial" w:cs="Arial"/>
              </w:rPr>
            </w:pPr>
            <w:r>
              <w:rPr>
                <w:rFonts w:ascii="Arial" w:hAnsi="Arial" w:cs="Arial"/>
                <w:color w:val="000000"/>
                <w:sz w:val="20"/>
                <w:szCs w:val="20"/>
              </w:rPr>
              <w:t>………………………………………………………………………</w:t>
            </w:r>
          </w:p>
        </w:tc>
      </w:tr>
    </w:tbl>
    <w:p w14:paraId="1AFDD604"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09" w:type="dxa"/>
        <w:tblLayout w:type="fixed"/>
        <w:tblCellMar>
          <w:left w:w="0" w:type="dxa"/>
          <w:right w:w="0" w:type="dxa"/>
        </w:tblCellMar>
        <w:tblLook w:val="0000" w:firstRow="0" w:lastRow="0" w:firstColumn="0" w:lastColumn="0" w:noHBand="0" w:noVBand="0"/>
      </w:tblPr>
      <w:tblGrid>
        <w:gridCol w:w="350"/>
        <w:gridCol w:w="6191"/>
      </w:tblGrid>
      <w:tr w:rsidR="00135D0E" w14:paraId="425C3852" w14:textId="77777777" w:rsidTr="008F2013">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17080BE8" w14:textId="77777777" w:rsidR="00135D0E" w:rsidRDefault="00135D0E" w:rsidP="008F2013">
            <w:pPr>
              <w:keepLines/>
              <w:widowControl w:val="0"/>
              <w:autoSpaceDE w:val="0"/>
              <w:autoSpaceDN w:val="0"/>
              <w:adjustRightInd w:val="0"/>
              <w:spacing w:after="0" w:line="240" w:lineRule="auto"/>
              <w:ind w:left="117" w:right="111"/>
              <w:rPr>
                <w:rFonts w:ascii="Arial" w:hAnsi="Arial" w:cs="Arial"/>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2ABD7C74" w14:textId="77777777" w:rsidR="00135D0E" w:rsidRDefault="00135D0E" w:rsidP="008F2013">
            <w:pPr>
              <w:keepLines/>
              <w:widowControl w:val="0"/>
              <w:autoSpaceDE w:val="0"/>
              <w:autoSpaceDN w:val="0"/>
              <w:adjustRightInd w:val="0"/>
              <w:spacing w:before="40" w:after="40" w:line="240" w:lineRule="auto"/>
              <w:ind w:left="118" w:right="87"/>
              <w:rPr>
                <w:rFonts w:ascii="Arial" w:hAnsi="Arial" w:cs="Arial"/>
              </w:rPr>
            </w:pPr>
            <w:r>
              <w:rPr>
                <w:rFonts w:ascii="Arial" w:hAnsi="Arial" w:cs="Arial"/>
                <w:color w:val="000000"/>
                <w:sz w:val="20"/>
                <w:szCs w:val="20"/>
              </w:rPr>
              <w:t>Signant pour mon propre compte</w:t>
            </w:r>
          </w:p>
        </w:tc>
      </w:tr>
      <w:tr w:rsidR="00135D0E" w14:paraId="20CA4120" w14:textId="77777777" w:rsidTr="008F2013">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66E974E2" w14:textId="77777777" w:rsidR="00135D0E" w:rsidRDefault="00135D0E" w:rsidP="008F2013">
            <w:pPr>
              <w:keepLines/>
              <w:widowControl w:val="0"/>
              <w:autoSpaceDE w:val="0"/>
              <w:autoSpaceDN w:val="0"/>
              <w:adjustRightInd w:val="0"/>
              <w:spacing w:before="40" w:after="40" w:line="240" w:lineRule="auto"/>
              <w:ind w:left="118" w:right="87"/>
              <w:rPr>
                <w:rFonts w:ascii="Arial" w:hAnsi="Arial" w:cs="Arial"/>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2535ECCD" w14:textId="77777777" w:rsidR="00135D0E" w:rsidRDefault="00135D0E" w:rsidP="008F2013">
            <w:pPr>
              <w:keepLines/>
              <w:widowControl w:val="0"/>
              <w:autoSpaceDE w:val="0"/>
              <w:autoSpaceDN w:val="0"/>
              <w:adjustRightInd w:val="0"/>
              <w:spacing w:before="40" w:after="40" w:line="240" w:lineRule="auto"/>
              <w:ind w:left="118" w:right="87"/>
              <w:rPr>
                <w:rFonts w:ascii="Arial" w:hAnsi="Arial" w:cs="Arial"/>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135D0E" w14:paraId="0EC81F7B" w14:textId="77777777" w:rsidTr="008F2013">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0A313B80" w14:textId="77777777" w:rsidR="00135D0E" w:rsidRDefault="00135D0E" w:rsidP="008F2013">
            <w:pPr>
              <w:keepLines/>
              <w:widowControl w:val="0"/>
              <w:autoSpaceDE w:val="0"/>
              <w:autoSpaceDN w:val="0"/>
              <w:adjustRightInd w:val="0"/>
              <w:spacing w:before="40" w:after="40" w:line="240" w:lineRule="auto"/>
              <w:ind w:left="118" w:right="87"/>
              <w:rPr>
                <w:rFonts w:ascii="Arial" w:hAnsi="Arial" w:cs="Arial"/>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C44CEF" w14:textId="77777777" w:rsidR="00135D0E" w:rsidRDefault="00135D0E" w:rsidP="008F2013">
            <w:pPr>
              <w:keepLines/>
              <w:widowControl w:val="0"/>
              <w:autoSpaceDE w:val="0"/>
              <w:autoSpaceDN w:val="0"/>
              <w:adjustRightInd w:val="0"/>
              <w:spacing w:before="40" w:after="40" w:line="240" w:lineRule="auto"/>
              <w:ind w:left="118" w:right="87"/>
              <w:rPr>
                <w:rFonts w:ascii="Arial" w:hAnsi="Arial" w:cs="Arial"/>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2E6C5D12" w14:textId="77777777" w:rsidR="00135D0E" w:rsidRDefault="00135D0E" w:rsidP="00135D0E">
      <w:pPr>
        <w:keepLines/>
        <w:widowControl w:val="0"/>
        <w:autoSpaceDE w:val="0"/>
        <w:autoSpaceDN w:val="0"/>
        <w:adjustRightInd w:val="0"/>
        <w:spacing w:before="80" w:after="80" w:line="240" w:lineRule="auto"/>
        <w:ind w:left="117" w:right="111"/>
        <w:rPr>
          <w:rFonts w:ascii="Arial" w:hAnsi="Arial" w:cs="Arial"/>
        </w:rPr>
      </w:pPr>
      <w:proofErr w:type="gramStart"/>
      <w:r>
        <w:rPr>
          <w:rFonts w:ascii="Arial" w:hAnsi="Arial" w:cs="Arial"/>
          <w:b/>
          <w:bCs/>
          <w:i/>
          <w:iCs/>
          <w:color w:val="000000"/>
          <w:sz w:val="20"/>
          <w:szCs w:val="20"/>
        </w:rPr>
        <w:t>et</w:t>
      </w:r>
      <w:proofErr w:type="gramEnd"/>
    </w:p>
    <w:tbl>
      <w:tblPr>
        <w:tblW w:w="0" w:type="auto"/>
        <w:tblInd w:w="109" w:type="dxa"/>
        <w:tblLayout w:type="fixed"/>
        <w:tblCellMar>
          <w:left w:w="0" w:type="dxa"/>
          <w:right w:w="0" w:type="dxa"/>
        </w:tblCellMar>
        <w:tblLook w:val="0000" w:firstRow="0" w:lastRow="0" w:firstColumn="0" w:lastColumn="0" w:noHBand="0" w:noVBand="0"/>
      </w:tblPr>
      <w:tblGrid>
        <w:gridCol w:w="350"/>
        <w:gridCol w:w="6173"/>
      </w:tblGrid>
      <w:tr w:rsidR="00135D0E" w14:paraId="55EC6780" w14:textId="77777777" w:rsidTr="008F2013">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E3B3589" w14:textId="77777777" w:rsidR="00135D0E" w:rsidRDefault="00135D0E" w:rsidP="008F2013">
            <w:pPr>
              <w:keepLines/>
              <w:widowControl w:val="0"/>
              <w:autoSpaceDE w:val="0"/>
              <w:autoSpaceDN w:val="0"/>
              <w:adjustRightInd w:val="0"/>
              <w:spacing w:before="80" w:after="80" w:line="240" w:lineRule="auto"/>
              <w:ind w:left="117" w:right="111"/>
              <w:rPr>
                <w:rFonts w:ascii="Arial" w:hAnsi="Arial" w:cs="Arial"/>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08192E0" w14:textId="77777777" w:rsidR="00135D0E" w:rsidRDefault="00135D0E" w:rsidP="008F2013">
            <w:pPr>
              <w:keepLines/>
              <w:widowControl w:val="0"/>
              <w:autoSpaceDE w:val="0"/>
              <w:autoSpaceDN w:val="0"/>
              <w:adjustRightInd w:val="0"/>
              <w:spacing w:before="40" w:after="40" w:line="240" w:lineRule="auto"/>
              <w:ind w:left="118" w:right="85"/>
              <w:rPr>
                <w:rFonts w:ascii="Arial" w:hAnsi="Arial" w:cs="Arial"/>
              </w:rPr>
            </w:pPr>
            <w:r>
              <w:rPr>
                <w:rFonts w:ascii="Arial" w:hAnsi="Arial" w:cs="Arial"/>
                <w:color w:val="000000"/>
                <w:sz w:val="20"/>
                <w:szCs w:val="20"/>
              </w:rPr>
              <w:t>Agissant en tant que prestataire unique</w:t>
            </w:r>
          </w:p>
        </w:tc>
      </w:tr>
      <w:tr w:rsidR="00135D0E" w14:paraId="14262892" w14:textId="77777777" w:rsidTr="008F2013">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694B8851" w14:textId="77777777" w:rsidR="00135D0E" w:rsidRDefault="00135D0E" w:rsidP="008F2013">
            <w:pPr>
              <w:keepLines/>
              <w:widowControl w:val="0"/>
              <w:autoSpaceDE w:val="0"/>
              <w:autoSpaceDN w:val="0"/>
              <w:adjustRightInd w:val="0"/>
              <w:spacing w:before="40" w:after="40" w:line="240" w:lineRule="auto"/>
              <w:ind w:left="118" w:right="85"/>
              <w:rPr>
                <w:rFonts w:ascii="Arial" w:hAnsi="Arial" w:cs="Arial"/>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1B97E12" w14:textId="77777777" w:rsidR="00135D0E" w:rsidRDefault="00135D0E" w:rsidP="008F2013">
            <w:pPr>
              <w:keepLines/>
              <w:widowControl w:val="0"/>
              <w:autoSpaceDE w:val="0"/>
              <w:autoSpaceDN w:val="0"/>
              <w:adjustRightInd w:val="0"/>
              <w:spacing w:before="40" w:after="40" w:line="240" w:lineRule="auto"/>
              <w:ind w:left="118" w:right="85"/>
              <w:rPr>
                <w:rFonts w:ascii="Arial" w:hAnsi="Arial" w:cs="Arial"/>
              </w:rPr>
            </w:pPr>
            <w:r>
              <w:rPr>
                <w:rFonts w:ascii="Arial" w:hAnsi="Arial" w:cs="Arial"/>
                <w:color w:val="000000"/>
                <w:sz w:val="20"/>
                <w:szCs w:val="20"/>
              </w:rPr>
              <w:t>Agissant en tant que membre du groupement défini ci-après</w:t>
            </w:r>
          </w:p>
        </w:tc>
      </w:tr>
    </w:tbl>
    <w:p w14:paraId="16EF2D14"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135D0E" w14:paraId="7439C12E" w14:textId="77777777" w:rsidTr="008F2013">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0A1090B" w14:textId="77777777" w:rsidR="00135D0E" w:rsidRDefault="00135D0E" w:rsidP="008F2013">
            <w:pPr>
              <w:keepLines/>
              <w:widowControl w:val="0"/>
              <w:autoSpaceDE w:val="0"/>
              <w:autoSpaceDN w:val="0"/>
              <w:adjustRightInd w:val="0"/>
              <w:spacing w:after="0" w:line="240" w:lineRule="auto"/>
              <w:ind w:left="117" w:right="111"/>
              <w:rPr>
                <w:rFonts w:ascii="Arial" w:hAnsi="Arial" w:cs="Arial"/>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6CE4CE59" w14:textId="77777777" w:rsidR="00135D0E" w:rsidRDefault="00135D0E" w:rsidP="008F2013">
            <w:pPr>
              <w:keepLines/>
              <w:widowControl w:val="0"/>
              <w:autoSpaceDE w:val="0"/>
              <w:autoSpaceDN w:val="0"/>
              <w:adjustRightInd w:val="0"/>
              <w:spacing w:before="40" w:after="40" w:line="240" w:lineRule="auto"/>
              <w:ind w:left="118" w:right="80"/>
              <w:rPr>
                <w:rFonts w:ascii="Arial" w:hAnsi="Arial" w:cs="Arial"/>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20CD2724" w14:textId="77777777" w:rsidR="00135D0E" w:rsidRDefault="00135D0E" w:rsidP="008F2013">
            <w:pPr>
              <w:keepLines/>
              <w:widowControl w:val="0"/>
              <w:autoSpaceDE w:val="0"/>
              <w:autoSpaceDN w:val="0"/>
              <w:adjustRightInd w:val="0"/>
              <w:spacing w:before="40" w:after="40" w:line="240" w:lineRule="auto"/>
              <w:ind w:left="118" w:right="80"/>
              <w:rPr>
                <w:rFonts w:ascii="Arial" w:hAnsi="Arial" w:cs="Arial"/>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79635ED3" w14:textId="77777777" w:rsidR="00135D0E" w:rsidRDefault="00135D0E" w:rsidP="008F2013">
            <w:pPr>
              <w:keepLines/>
              <w:widowControl w:val="0"/>
              <w:autoSpaceDE w:val="0"/>
              <w:autoSpaceDN w:val="0"/>
              <w:adjustRightInd w:val="0"/>
              <w:spacing w:before="40" w:after="40" w:line="240" w:lineRule="auto"/>
              <w:ind w:left="118" w:right="90"/>
              <w:rPr>
                <w:rFonts w:ascii="Arial" w:hAnsi="Arial" w:cs="Arial"/>
              </w:rPr>
            </w:pPr>
            <w:r>
              <w:rPr>
                <w:rFonts w:ascii="Arial" w:hAnsi="Arial" w:cs="Arial"/>
                <w:color w:val="000000"/>
                <w:sz w:val="20"/>
                <w:szCs w:val="20"/>
              </w:rPr>
              <w:t>Conjoint</w:t>
            </w:r>
          </w:p>
        </w:tc>
      </w:tr>
    </w:tbl>
    <w:p w14:paraId="66B4FDB7" w14:textId="77777777" w:rsidR="00135D0E" w:rsidRDefault="00135D0E" w:rsidP="00135D0E">
      <w:pPr>
        <w:keepLines/>
        <w:widowControl w:val="0"/>
        <w:autoSpaceDE w:val="0"/>
        <w:autoSpaceDN w:val="0"/>
        <w:adjustRightInd w:val="0"/>
        <w:spacing w:after="0" w:line="240" w:lineRule="auto"/>
        <w:ind w:right="111"/>
        <w:rPr>
          <w:rFonts w:ascii="Arial" w:hAnsi="Arial" w:cs="Arial"/>
          <w:color w:val="000000"/>
          <w:sz w:val="18"/>
          <w:szCs w:val="18"/>
        </w:rPr>
      </w:pPr>
    </w:p>
    <w:p w14:paraId="487646FF" w14:textId="77777777" w:rsidR="00135D0E" w:rsidRDefault="00135D0E" w:rsidP="00135D0E">
      <w:pPr>
        <w:keepLines/>
        <w:widowControl w:val="0"/>
        <w:autoSpaceDE w:val="0"/>
        <w:autoSpaceDN w:val="0"/>
        <w:adjustRightInd w:val="0"/>
        <w:spacing w:after="0" w:line="240" w:lineRule="auto"/>
        <w:ind w:left="117" w:right="111"/>
        <w:jc w:val="both"/>
        <w:rPr>
          <w:rFonts w:ascii="Arial" w:hAnsi="Arial" w:cs="Arial"/>
        </w:rPr>
      </w:pPr>
      <w:r>
        <w:rPr>
          <w:rFonts w:ascii="Arial" w:hAnsi="Arial" w:cs="Arial"/>
          <w:color w:val="000000"/>
          <w:sz w:val="18"/>
          <w:szCs w:val="18"/>
        </w:rPr>
        <w:t xml:space="preserve">NB :  </w:t>
      </w:r>
    </w:p>
    <w:p w14:paraId="7C8E8597"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18"/>
          <w:szCs w:val="18"/>
        </w:rPr>
      </w:pPr>
    </w:p>
    <w:p w14:paraId="02A7F3B6" w14:textId="77777777" w:rsidR="00135D0E" w:rsidRDefault="00135D0E" w:rsidP="00135D0E">
      <w:pPr>
        <w:keepLines/>
        <w:widowControl w:val="0"/>
        <w:autoSpaceDE w:val="0"/>
        <w:autoSpaceDN w:val="0"/>
        <w:adjustRightInd w:val="0"/>
        <w:spacing w:after="0" w:line="240" w:lineRule="auto"/>
        <w:ind w:left="117" w:right="111"/>
        <w:rPr>
          <w:rFonts w:ascii="Arial" w:hAnsi="Arial" w:cs="Arial"/>
        </w:rPr>
      </w:pPr>
      <w:r>
        <w:rPr>
          <w:rFonts w:ascii="Arial" w:hAnsi="Arial" w:cs="Arial"/>
          <w:b/>
          <w:bCs/>
          <w:i/>
          <w:iCs/>
          <w:color w:val="000000"/>
          <w:sz w:val="18"/>
          <w:szCs w:val="18"/>
        </w:rPr>
        <w:t>Prestataire individuel ou mandataire du groupement</w:t>
      </w:r>
    </w:p>
    <w:p w14:paraId="003D385B"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09" w:type="dxa"/>
        <w:tblLayout w:type="fixed"/>
        <w:tblCellMar>
          <w:left w:w="0" w:type="dxa"/>
          <w:right w:w="0" w:type="dxa"/>
        </w:tblCellMar>
        <w:tblLook w:val="0000" w:firstRow="0" w:lastRow="0" w:firstColumn="0" w:lastColumn="0" w:noHBand="0" w:noVBand="0"/>
      </w:tblPr>
      <w:tblGrid>
        <w:gridCol w:w="3085"/>
        <w:gridCol w:w="5675"/>
      </w:tblGrid>
      <w:tr w:rsidR="00135D0E" w14:paraId="27C609F1"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7A7A71E"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5C3133F"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50E928B7"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37822E9"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2E045F8"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5EC511CC"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BCBC45B"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338A2A9"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35296C5D"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948A83C"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36AD992"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5F8B52E2"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12EF9B7"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22E915C"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49421C01"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F7877B"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91582A6"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0A8FFE17"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8393C64"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6CE7CA2"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4C6084F0"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113646A"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00008DA"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6C4E293D"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DD8BAD6"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Numéro au registre du commerce</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8480CD"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29733EF9"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D90F13D"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C83702E" w14:textId="77777777" w:rsidR="00135D0E" w:rsidRDefault="00135D0E" w:rsidP="008F2013">
            <w:pPr>
              <w:widowControl w:val="0"/>
              <w:autoSpaceDE w:val="0"/>
              <w:autoSpaceDN w:val="0"/>
              <w:adjustRightInd w:val="0"/>
              <w:spacing w:after="0" w:line="240" w:lineRule="auto"/>
              <w:rPr>
                <w:rFonts w:ascii="Arial" w:hAnsi="Arial" w:cs="Arial"/>
              </w:rPr>
            </w:pPr>
          </w:p>
        </w:tc>
      </w:tr>
      <w:tr w:rsidR="00135D0E" w14:paraId="5FB89B99" w14:textId="77777777" w:rsidTr="008F2013">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5439B04" w14:textId="77777777" w:rsidR="00135D0E" w:rsidRDefault="00135D0E" w:rsidP="008F2013">
            <w:pPr>
              <w:keepLines/>
              <w:widowControl w:val="0"/>
              <w:autoSpaceDE w:val="0"/>
              <w:autoSpaceDN w:val="0"/>
              <w:adjustRightInd w:val="0"/>
              <w:spacing w:before="80" w:after="80" w:line="240" w:lineRule="auto"/>
              <w:ind w:left="108" w:right="103"/>
              <w:jc w:val="right"/>
              <w:rPr>
                <w:rFonts w:ascii="Arial" w:hAnsi="Arial" w:cs="Arial"/>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D9ECA02" w14:textId="77777777" w:rsidR="00135D0E" w:rsidRDefault="00135D0E" w:rsidP="008F2013">
            <w:pPr>
              <w:widowControl w:val="0"/>
              <w:autoSpaceDE w:val="0"/>
              <w:autoSpaceDN w:val="0"/>
              <w:adjustRightInd w:val="0"/>
              <w:spacing w:after="0" w:line="240" w:lineRule="auto"/>
              <w:rPr>
                <w:rFonts w:ascii="Arial" w:hAnsi="Arial" w:cs="Arial"/>
              </w:rPr>
            </w:pPr>
          </w:p>
        </w:tc>
      </w:tr>
    </w:tbl>
    <w:p w14:paraId="48361380"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2"/>
          <w:szCs w:val="2"/>
        </w:rPr>
      </w:pPr>
    </w:p>
    <w:p w14:paraId="5D96E3F3" w14:textId="77777777" w:rsidR="00135D0E" w:rsidRDefault="00135D0E" w:rsidP="00135D0E">
      <w:pPr>
        <w:keepLines/>
        <w:widowControl w:val="0"/>
        <w:autoSpaceDE w:val="0"/>
        <w:autoSpaceDN w:val="0"/>
        <w:adjustRightInd w:val="0"/>
        <w:spacing w:after="0" w:line="240" w:lineRule="auto"/>
        <w:ind w:left="117" w:right="111"/>
        <w:rPr>
          <w:rFonts w:ascii="Arial" w:hAnsi="Arial" w:cs="Arial"/>
          <w:color w:val="000000"/>
          <w:sz w:val="2"/>
          <w:szCs w:val="2"/>
        </w:rPr>
      </w:pPr>
    </w:p>
    <w:p w14:paraId="00B3C1F0" w14:textId="77777777" w:rsidR="00900288" w:rsidRDefault="00900288" w:rsidP="00900288">
      <w:pPr>
        <w:rPr>
          <w:rFonts w:ascii="Arial" w:hAnsi="Arial" w:cs="Arial"/>
          <w:color w:val="000000"/>
          <w:sz w:val="18"/>
          <w:szCs w:val="18"/>
        </w:rPr>
      </w:pPr>
    </w:p>
    <w:p w14:paraId="0B23D3CE" w14:textId="77777777" w:rsidR="00C015B2" w:rsidRDefault="00C015B2" w:rsidP="00900288">
      <w:pPr>
        <w:rPr>
          <w:rFonts w:ascii="Arial" w:hAnsi="Arial" w:cs="Arial"/>
          <w:color w:val="000000"/>
          <w:sz w:val="18"/>
          <w:szCs w:val="18"/>
        </w:rPr>
      </w:pPr>
    </w:p>
    <w:p w14:paraId="7881417A" w14:textId="77777777" w:rsidR="00C015B2" w:rsidRDefault="00C015B2" w:rsidP="00900288">
      <w:pPr>
        <w:rPr>
          <w:rFonts w:ascii="Arial" w:hAnsi="Arial" w:cs="Arial"/>
          <w:color w:val="000000"/>
          <w:sz w:val="18"/>
          <w:szCs w:val="18"/>
        </w:rPr>
      </w:pPr>
    </w:p>
    <w:p w14:paraId="11B9E124" w14:textId="77777777" w:rsidR="00C015B2" w:rsidRDefault="00C015B2" w:rsidP="00900288">
      <w:pPr>
        <w:rPr>
          <w:rFonts w:ascii="Arial" w:hAnsi="Arial" w:cs="Arial"/>
          <w:color w:val="000000"/>
          <w:sz w:val="18"/>
          <w:szCs w:val="18"/>
        </w:rPr>
      </w:pPr>
    </w:p>
    <w:p w14:paraId="22FEEF08"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2924CE4A" w14:textId="77777777" w:rsidR="00900288" w:rsidRDefault="00900288" w:rsidP="00900288">
      <w:pPr>
        <w:keepLines/>
        <w:widowControl w:val="0"/>
        <w:autoSpaceDE w:val="0"/>
        <w:autoSpaceDN w:val="0"/>
        <w:adjustRightInd w:val="0"/>
        <w:spacing w:after="0" w:line="240" w:lineRule="auto"/>
        <w:ind w:left="117" w:right="111"/>
        <w:rPr>
          <w:rFonts w:ascii="Arial" w:hAnsi="Arial" w:cs="Arial"/>
        </w:rPr>
      </w:pPr>
      <w:r w:rsidRPr="00C46312">
        <w:rPr>
          <w:rFonts w:ascii="Arial" w:hAnsi="Arial" w:cs="Arial"/>
          <w:b/>
          <w:bCs/>
          <w:color w:val="000000"/>
          <w:sz w:val="20"/>
          <w:szCs w:val="20"/>
          <w:highlight w:val="cyan"/>
        </w:rPr>
        <w:lastRenderedPageBreak/>
        <w:t>Compte à créditer :</w:t>
      </w:r>
    </w:p>
    <w:p w14:paraId="040AB232" w14:textId="77777777" w:rsidR="00900288" w:rsidRDefault="00900288" w:rsidP="00900288">
      <w:pPr>
        <w:keepLines/>
        <w:widowControl w:val="0"/>
        <w:autoSpaceDE w:val="0"/>
        <w:autoSpaceDN w:val="0"/>
        <w:adjustRightInd w:val="0"/>
        <w:spacing w:after="0" w:line="240" w:lineRule="auto"/>
        <w:ind w:left="117" w:right="111"/>
        <w:rPr>
          <w:rFonts w:ascii="Arial" w:hAnsi="Arial" w:cs="Arial"/>
        </w:rPr>
      </w:pPr>
      <w:r>
        <w:rPr>
          <w:rFonts w:ascii="Arial" w:hAnsi="Arial" w:cs="Arial"/>
          <w:i/>
          <w:iCs/>
          <w:color w:val="000000"/>
          <w:sz w:val="16"/>
          <w:szCs w:val="16"/>
        </w:rPr>
        <w:t>Zone à compléter par le candidat :</w:t>
      </w:r>
    </w:p>
    <w:p w14:paraId="2962DC51" w14:textId="77777777" w:rsidR="00900288" w:rsidRDefault="00900288" w:rsidP="00900288">
      <w:pPr>
        <w:keepLines/>
        <w:widowControl w:val="0"/>
        <w:autoSpaceDE w:val="0"/>
        <w:autoSpaceDN w:val="0"/>
        <w:adjustRightInd w:val="0"/>
        <w:spacing w:after="0" w:line="240" w:lineRule="auto"/>
        <w:ind w:left="117" w:right="111"/>
        <w:rPr>
          <w:rFonts w:ascii="Arial" w:hAnsi="Arial" w:cs="Arial"/>
          <w:color w:val="000000"/>
          <w:sz w:val="16"/>
          <w:szCs w:val="16"/>
        </w:rPr>
      </w:pPr>
    </w:p>
    <w:tbl>
      <w:tblPr>
        <w:tblW w:w="0" w:type="auto"/>
        <w:tblInd w:w="1"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900288" w14:paraId="28DE7CA7" w14:textId="77777777" w:rsidTr="008F2013">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50AAD316" w14:textId="77777777" w:rsidR="00900288" w:rsidRDefault="00900288" w:rsidP="008F2013">
            <w:pPr>
              <w:keepLines/>
              <w:widowControl w:val="0"/>
              <w:autoSpaceDE w:val="0"/>
              <w:autoSpaceDN w:val="0"/>
              <w:adjustRightInd w:val="0"/>
              <w:spacing w:before="60" w:after="60" w:line="240" w:lineRule="auto"/>
              <w:ind w:left="108" w:right="95"/>
              <w:jc w:val="center"/>
              <w:rPr>
                <w:rFonts w:ascii="Arial" w:hAnsi="Arial" w:cs="Arial"/>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470CDA8" w14:textId="77777777" w:rsidR="00900288" w:rsidRDefault="00900288" w:rsidP="008F2013">
            <w:pPr>
              <w:keepLines/>
              <w:widowControl w:val="0"/>
              <w:autoSpaceDE w:val="0"/>
              <w:autoSpaceDN w:val="0"/>
              <w:adjustRightInd w:val="0"/>
              <w:spacing w:before="60" w:after="60" w:line="240" w:lineRule="auto"/>
              <w:ind w:left="121" w:right="94"/>
              <w:jc w:val="center"/>
              <w:rPr>
                <w:rFonts w:ascii="Arial" w:hAnsi="Arial" w:cs="Arial"/>
              </w:rPr>
            </w:pPr>
            <w:r>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68E77A1" w14:textId="77777777" w:rsidR="00900288" w:rsidRDefault="00900288" w:rsidP="008F2013">
            <w:pPr>
              <w:keepLines/>
              <w:widowControl w:val="0"/>
              <w:autoSpaceDE w:val="0"/>
              <w:autoSpaceDN w:val="0"/>
              <w:adjustRightInd w:val="0"/>
              <w:spacing w:before="60" w:after="60" w:line="240" w:lineRule="auto"/>
              <w:ind w:left="122" w:right="92"/>
              <w:jc w:val="center"/>
              <w:rPr>
                <w:rFonts w:ascii="Arial" w:hAnsi="Arial" w:cs="Arial"/>
              </w:rPr>
            </w:pPr>
            <w:r>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12902DEA" w14:textId="77777777" w:rsidR="00900288" w:rsidRDefault="00900288" w:rsidP="008F2013">
            <w:pPr>
              <w:keepLines/>
              <w:widowControl w:val="0"/>
              <w:autoSpaceDE w:val="0"/>
              <w:autoSpaceDN w:val="0"/>
              <w:adjustRightInd w:val="0"/>
              <w:spacing w:before="60" w:after="60" w:line="240" w:lineRule="auto"/>
              <w:ind w:left="124" w:right="84"/>
              <w:jc w:val="center"/>
              <w:rPr>
                <w:rFonts w:ascii="Arial" w:hAnsi="Arial" w:cs="Arial"/>
              </w:rPr>
            </w:pPr>
            <w:r>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403E15FE"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r>
              <w:rPr>
                <w:rFonts w:ascii="Arial" w:hAnsi="Arial" w:cs="Arial"/>
                <w:b/>
                <w:bCs/>
                <w:color w:val="000000"/>
                <w:sz w:val="18"/>
                <w:szCs w:val="18"/>
              </w:rPr>
              <w:t>BIC</w:t>
            </w:r>
          </w:p>
        </w:tc>
      </w:tr>
      <w:tr w:rsidR="00900288" w14:paraId="0048BA2A" w14:textId="77777777" w:rsidTr="008F2013">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A60E22A"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1D15ABE"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7932409"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DA2E3C"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2C79C7"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r>
      <w:tr w:rsidR="00900288" w14:paraId="2931B472" w14:textId="77777777" w:rsidTr="008F2013">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11A7BE8"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01031EC"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8580D41"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5013FAC"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F460C8"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r>
      <w:tr w:rsidR="00900288" w14:paraId="06177ADF" w14:textId="77777777" w:rsidTr="008F2013">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2E44071"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8936BF"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006156D"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470E0D8"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96EAE09"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r>
      <w:tr w:rsidR="00900288" w14:paraId="158B5A7B" w14:textId="77777777" w:rsidTr="008F2013">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DD16A31"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5E3C7F1"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E7A6934"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22C515"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5EFA4A0"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r>
      <w:tr w:rsidR="00900288" w14:paraId="57A4C390" w14:textId="77777777" w:rsidTr="008F2013">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1AD7AF"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6D1147E"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E0BD6EE"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74121EE"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8BF8D84" w14:textId="77777777" w:rsidR="00900288" w:rsidRDefault="00900288" w:rsidP="008F2013">
            <w:pPr>
              <w:keepLines/>
              <w:widowControl w:val="0"/>
              <w:autoSpaceDE w:val="0"/>
              <w:autoSpaceDN w:val="0"/>
              <w:adjustRightInd w:val="0"/>
              <w:spacing w:before="60" w:after="60" w:line="240" w:lineRule="auto"/>
              <w:ind w:left="112" w:right="86"/>
              <w:jc w:val="center"/>
              <w:rPr>
                <w:rFonts w:ascii="Arial" w:hAnsi="Arial" w:cs="Arial"/>
              </w:rPr>
            </w:pPr>
          </w:p>
        </w:tc>
      </w:tr>
    </w:tbl>
    <w:p w14:paraId="66EF5782" w14:textId="77777777" w:rsidR="00900288" w:rsidRDefault="00900288" w:rsidP="00900288">
      <w:pPr>
        <w:keepLines/>
        <w:widowControl w:val="0"/>
        <w:autoSpaceDE w:val="0"/>
        <w:autoSpaceDN w:val="0"/>
        <w:adjustRightInd w:val="0"/>
        <w:spacing w:after="0" w:line="240" w:lineRule="auto"/>
        <w:ind w:right="111"/>
        <w:jc w:val="both"/>
        <w:rPr>
          <w:rFonts w:ascii="Arial" w:hAnsi="Arial" w:cs="Arial"/>
        </w:rPr>
      </w:pPr>
      <w:r>
        <w:rPr>
          <w:rFonts w:ascii="Arial" w:hAnsi="Arial" w:cs="Arial"/>
          <w:b/>
          <w:bCs/>
          <w:color w:val="000000"/>
          <w:sz w:val="18"/>
          <w:szCs w:val="18"/>
        </w:rPr>
        <w:t xml:space="preserve"> </w:t>
      </w:r>
    </w:p>
    <w:tbl>
      <w:tblPr>
        <w:tblW w:w="0" w:type="auto"/>
        <w:tblInd w:w="-371" w:type="dxa"/>
        <w:tblLayout w:type="fixed"/>
        <w:tblCellMar>
          <w:left w:w="0" w:type="dxa"/>
          <w:right w:w="0" w:type="dxa"/>
        </w:tblCellMar>
        <w:tblLook w:val="0000" w:firstRow="0" w:lastRow="0" w:firstColumn="0" w:lastColumn="0" w:noHBand="0" w:noVBand="0"/>
      </w:tblPr>
      <w:tblGrid>
        <w:gridCol w:w="5324"/>
        <w:gridCol w:w="4996"/>
      </w:tblGrid>
      <w:tr w:rsidR="00900288" w14:paraId="30EF70D7" w14:textId="77777777" w:rsidTr="008F2013">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06FCFB29" w14:textId="77777777" w:rsidR="00900288" w:rsidRDefault="00900288" w:rsidP="008F2013">
            <w:pPr>
              <w:keepLines/>
              <w:widowControl w:val="0"/>
              <w:autoSpaceDE w:val="0"/>
              <w:autoSpaceDN w:val="0"/>
              <w:adjustRightInd w:val="0"/>
              <w:spacing w:after="0" w:line="240" w:lineRule="auto"/>
              <w:ind w:left="108" w:right="104"/>
              <w:rPr>
                <w:rFonts w:ascii="Arial" w:hAnsi="Arial" w:cs="Arial"/>
                <w:b/>
                <w:bCs/>
                <w:i/>
                <w:iCs/>
                <w:color w:val="000000"/>
                <w:sz w:val="18"/>
                <w:szCs w:val="18"/>
              </w:rPr>
            </w:pPr>
            <w:r>
              <w:rPr>
                <w:rFonts w:ascii="Arial" w:hAnsi="Arial" w:cs="Arial"/>
                <w:b/>
                <w:bCs/>
                <w:i/>
                <w:iCs/>
                <w:color w:val="000000"/>
                <w:sz w:val="18"/>
                <w:szCs w:val="18"/>
              </w:rPr>
              <w:t>En cas de groupement, cotraitant n°1</w:t>
            </w:r>
          </w:p>
          <w:p w14:paraId="323BFAB5"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p>
          <w:p w14:paraId="420DCF0A"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Raison sociale : </w:t>
            </w:r>
          </w:p>
          <w:p w14:paraId="26CC91F2"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20"/>
                <w:szCs w:val="20"/>
              </w:rPr>
            </w:pPr>
            <w:r>
              <w:rPr>
                <w:rFonts w:ascii="Arial" w:hAnsi="Arial" w:cs="Arial"/>
                <w:color w:val="000000"/>
                <w:sz w:val="20"/>
                <w:szCs w:val="20"/>
              </w:rPr>
              <w:t xml:space="preserve">Adresse : </w:t>
            </w:r>
          </w:p>
          <w:p w14:paraId="1107A631"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6D7F5EE5"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4A6860C4"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2155167F"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84CD110"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15FD453B"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3055A9EC"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61649321"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A6D555E"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7F70E511" w14:textId="77777777" w:rsidR="00900288" w:rsidRDefault="00900288" w:rsidP="008F2013">
            <w:pPr>
              <w:keepLines/>
              <w:widowControl w:val="0"/>
              <w:autoSpaceDE w:val="0"/>
              <w:autoSpaceDN w:val="0"/>
              <w:adjustRightInd w:val="0"/>
              <w:spacing w:after="0" w:line="240" w:lineRule="auto"/>
              <w:ind w:left="108" w:right="104"/>
              <w:rPr>
                <w:rFonts w:ascii="Arial" w:hAnsi="Arial" w:cs="Arial"/>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2910A8ED" w14:textId="77777777" w:rsidR="00900288" w:rsidRDefault="00900288" w:rsidP="008F2013">
            <w:pPr>
              <w:keepLines/>
              <w:widowControl w:val="0"/>
              <w:autoSpaceDE w:val="0"/>
              <w:autoSpaceDN w:val="0"/>
              <w:adjustRightInd w:val="0"/>
              <w:spacing w:after="0" w:line="240" w:lineRule="auto"/>
              <w:ind w:left="112" w:right="88"/>
              <w:rPr>
                <w:rFonts w:ascii="Arial" w:hAnsi="Arial" w:cs="Arial"/>
                <w:b/>
                <w:bCs/>
                <w:i/>
                <w:iCs/>
                <w:color w:val="000000"/>
                <w:sz w:val="18"/>
                <w:szCs w:val="18"/>
              </w:rPr>
            </w:pPr>
            <w:r>
              <w:rPr>
                <w:rFonts w:ascii="Arial" w:hAnsi="Arial" w:cs="Arial"/>
                <w:b/>
                <w:bCs/>
                <w:i/>
                <w:iCs/>
                <w:color w:val="000000"/>
                <w:sz w:val="18"/>
                <w:szCs w:val="18"/>
              </w:rPr>
              <w:t>Cotraitant n°3</w:t>
            </w:r>
          </w:p>
          <w:p w14:paraId="7F2D475D"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p>
          <w:p w14:paraId="0717AEA1"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Raison sociale : </w:t>
            </w:r>
          </w:p>
          <w:p w14:paraId="32930312"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4CE9A64D"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 </w:t>
            </w:r>
          </w:p>
          <w:p w14:paraId="3A9DACDE"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4DFD92C5"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13F46C68"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22EF8748"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5A25A328"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0F112BD"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6B68DB5D"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30B45E9F"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129EB987"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6E40399F" w14:textId="77777777" w:rsidR="00900288" w:rsidRDefault="00900288" w:rsidP="008F2013">
            <w:pPr>
              <w:keepLines/>
              <w:widowControl w:val="0"/>
              <w:autoSpaceDE w:val="0"/>
              <w:autoSpaceDN w:val="0"/>
              <w:adjustRightInd w:val="0"/>
              <w:spacing w:after="0" w:line="240" w:lineRule="auto"/>
              <w:ind w:left="112" w:right="88"/>
              <w:rPr>
                <w:rFonts w:ascii="Arial" w:hAnsi="Arial" w:cs="Arial"/>
              </w:rPr>
            </w:pPr>
          </w:p>
        </w:tc>
      </w:tr>
      <w:tr w:rsidR="00900288" w14:paraId="4CE33020" w14:textId="77777777" w:rsidTr="008F2013">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6CC8A71E" w14:textId="77777777" w:rsidR="00900288" w:rsidRDefault="00900288" w:rsidP="008F2013">
            <w:pPr>
              <w:keepLines/>
              <w:widowControl w:val="0"/>
              <w:autoSpaceDE w:val="0"/>
              <w:autoSpaceDN w:val="0"/>
              <w:adjustRightInd w:val="0"/>
              <w:spacing w:after="0" w:line="240" w:lineRule="auto"/>
              <w:ind w:left="108" w:right="104"/>
              <w:rPr>
                <w:rFonts w:ascii="Arial" w:hAnsi="Arial" w:cs="Arial"/>
                <w:b/>
                <w:bCs/>
                <w:i/>
                <w:iCs/>
                <w:color w:val="000000"/>
                <w:sz w:val="18"/>
                <w:szCs w:val="18"/>
              </w:rPr>
            </w:pPr>
            <w:r>
              <w:rPr>
                <w:rFonts w:ascii="Arial" w:hAnsi="Arial" w:cs="Arial"/>
                <w:b/>
                <w:bCs/>
                <w:i/>
                <w:iCs/>
                <w:color w:val="000000"/>
                <w:sz w:val="18"/>
                <w:szCs w:val="18"/>
              </w:rPr>
              <w:t>Cotraitant n°2</w:t>
            </w:r>
          </w:p>
          <w:p w14:paraId="68C020E2"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p>
          <w:p w14:paraId="2DBA6907"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Raison sociale : </w:t>
            </w:r>
          </w:p>
          <w:p w14:paraId="635BECBC"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20"/>
                <w:szCs w:val="20"/>
              </w:rPr>
            </w:pPr>
            <w:r>
              <w:rPr>
                <w:rFonts w:ascii="Arial" w:hAnsi="Arial" w:cs="Arial"/>
                <w:color w:val="000000"/>
                <w:sz w:val="20"/>
                <w:szCs w:val="20"/>
              </w:rPr>
              <w:t xml:space="preserve">Adresse : </w:t>
            </w:r>
          </w:p>
          <w:p w14:paraId="5895D52B"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071FA98B"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64B7E195"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55F1C8"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652991FF"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06D2C5B9"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5EF7F4C4"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6975E3A2"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AAAB549" w14:textId="77777777" w:rsidR="00900288" w:rsidRDefault="00900288" w:rsidP="008F2013">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1F99FE4" w14:textId="77777777" w:rsidR="00900288" w:rsidRDefault="00900288" w:rsidP="008F2013">
            <w:pPr>
              <w:keepLines/>
              <w:widowControl w:val="0"/>
              <w:autoSpaceDE w:val="0"/>
              <w:autoSpaceDN w:val="0"/>
              <w:adjustRightInd w:val="0"/>
              <w:spacing w:after="0" w:line="240" w:lineRule="auto"/>
              <w:ind w:left="108" w:right="104"/>
              <w:rPr>
                <w:rFonts w:ascii="Arial" w:hAnsi="Arial" w:cs="Arial"/>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5077B6A8" w14:textId="77777777" w:rsidR="00900288" w:rsidRDefault="00900288" w:rsidP="008F2013">
            <w:pPr>
              <w:keepLines/>
              <w:widowControl w:val="0"/>
              <w:autoSpaceDE w:val="0"/>
              <w:autoSpaceDN w:val="0"/>
              <w:adjustRightInd w:val="0"/>
              <w:spacing w:after="0" w:line="240" w:lineRule="auto"/>
              <w:ind w:left="112" w:right="88"/>
              <w:rPr>
                <w:rFonts w:ascii="Arial" w:hAnsi="Arial" w:cs="Arial"/>
                <w:b/>
                <w:bCs/>
                <w:i/>
                <w:iCs/>
                <w:color w:val="000000"/>
                <w:sz w:val="18"/>
                <w:szCs w:val="18"/>
              </w:rPr>
            </w:pPr>
            <w:r>
              <w:rPr>
                <w:rFonts w:ascii="Arial" w:hAnsi="Arial" w:cs="Arial"/>
                <w:b/>
                <w:bCs/>
                <w:i/>
                <w:iCs/>
                <w:color w:val="000000"/>
                <w:sz w:val="18"/>
                <w:szCs w:val="18"/>
              </w:rPr>
              <w:t>Cotraitant n°4</w:t>
            </w:r>
          </w:p>
          <w:p w14:paraId="1BA73A27"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p>
          <w:p w14:paraId="796EABF4"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Raison sociale : </w:t>
            </w:r>
          </w:p>
          <w:p w14:paraId="25C79BEA"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75B5259D"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4170EE6C"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24777EC7"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17474E18"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258BB23B"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414E28"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136054BD"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719F820A"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0F4CC05B" w14:textId="77777777" w:rsidR="00900288" w:rsidRDefault="00900288" w:rsidP="008F2013">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E7C2D51" w14:textId="77777777" w:rsidR="00900288" w:rsidRDefault="00900288" w:rsidP="008F2013">
            <w:pPr>
              <w:keepLines/>
              <w:widowControl w:val="0"/>
              <w:autoSpaceDE w:val="0"/>
              <w:autoSpaceDN w:val="0"/>
              <w:adjustRightInd w:val="0"/>
              <w:spacing w:after="0" w:line="240" w:lineRule="auto"/>
              <w:ind w:left="112" w:right="88"/>
              <w:rPr>
                <w:rFonts w:ascii="Arial" w:hAnsi="Arial" w:cs="Arial"/>
              </w:rPr>
            </w:pPr>
          </w:p>
        </w:tc>
      </w:tr>
    </w:tbl>
    <w:p w14:paraId="42BA2234"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79BEF1EA"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rPr>
      </w:pPr>
      <w:r>
        <w:rPr>
          <w:rFonts w:ascii="Arial" w:hAnsi="Arial" w:cs="Arial"/>
          <w:b/>
          <w:bCs/>
          <w:i/>
          <w:iCs/>
          <w:color w:val="000000"/>
          <w:sz w:val="18"/>
          <w:szCs w:val="18"/>
        </w:rPr>
        <w:t xml:space="preserve">Engagement, </w:t>
      </w:r>
      <w:r>
        <w:rPr>
          <w:rFonts w:ascii="Arial" w:hAnsi="Arial" w:cs="Arial"/>
          <w:i/>
          <w:iCs/>
          <w:color w:val="000000"/>
          <w:sz w:val="18"/>
          <w:szCs w:val="18"/>
        </w:rPr>
        <w:t>a</w:t>
      </w:r>
      <w:r>
        <w:rPr>
          <w:rFonts w:ascii="Arial" w:hAnsi="Arial" w:cs="Arial"/>
          <w:color w:val="000000"/>
          <w:sz w:val="18"/>
          <w:szCs w:val="18"/>
        </w:rPr>
        <w:t>près avoir pris connaissance des documents constitutifs du marché, je m'engage (nous nous engageons) sans réserve, conformément au cahier des charges, à exécuter les prestations demandées dans les conditions définies ci-après,</w:t>
      </w:r>
    </w:p>
    <w:p w14:paraId="2D5393B9"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7A56E177"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rPr>
      </w:pPr>
      <w:r>
        <w:rPr>
          <w:rFonts w:ascii="Arial" w:hAnsi="Arial" w:cs="Arial"/>
          <w:color w:val="000000"/>
          <w:sz w:val="18"/>
          <w:szCs w:val="18"/>
        </w:rPr>
        <w:t xml:space="preserve">Je m'engage (ou j'engage le groupement dont je suis mandataire), sur la base de mon offre (ou de l'offre du groupement), exprimée </w:t>
      </w:r>
      <w:r>
        <w:rPr>
          <w:rFonts w:ascii="Arial" w:hAnsi="Arial" w:cs="Arial"/>
          <w:b/>
          <w:bCs/>
          <w:color w:val="000000"/>
          <w:sz w:val="18"/>
          <w:szCs w:val="18"/>
        </w:rPr>
        <w:t>en euro</w:t>
      </w:r>
      <w:r>
        <w:rPr>
          <w:rFonts w:ascii="Arial" w:hAnsi="Arial" w:cs="Arial"/>
          <w:color w:val="000000"/>
          <w:sz w:val="18"/>
          <w:szCs w:val="18"/>
        </w:rPr>
        <w:t>, réalisée sur la base des conditions économiques du mois de signature par la société du présent CVAE (dit mois 0).</w:t>
      </w:r>
    </w:p>
    <w:p w14:paraId="72149A73"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color w:val="000000"/>
          <w:sz w:val="18"/>
          <w:szCs w:val="18"/>
        </w:rPr>
      </w:pPr>
    </w:p>
    <w:p w14:paraId="1B761050" w14:textId="77777777" w:rsidR="00900288" w:rsidRDefault="00900288" w:rsidP="00900288">
      <w:pPr>
        <w:keepLines/>
        <w:widowControl w:val="0"/>
        <w:autoSpaceDE w:val="0"/>
        <w:autoSpaceDN w:val="0"/>
        <w:adjustRightInd w:val="0"/>
        <w:spacing w:after="0" w:line="240" w:lineRule="auto"/>
        <w:ind w:left="117" w:right="111"/>
        <w:jc w:val="both"/>
        <w:rPr>
          <w:rFonts w:ascii="Arial" w:hAnsi="Arial" w:cs="Arial"/>
        </w:rPr>
      </w:pPr>
      <w:r>
        <w:rPr>
          <w:rFonts w:ascii="Arial" w:hAnsi="Arial" w:cs="Arial"/>
          <w:color w:val="000000"/>
          <w:sz w:val="18"/>
          <w:szCs w:val="18"/>
        </w:rPr>
        <w:t xml:space="preserve">L'offre ainsi présentée me lie pour une durée de </w:t>
      </w:r>
      <w:r w:rsidRPr="007A226C">
        <w:rPr>
          <w:rFonts w:ascii="Arial" w:hAnsi="Arial" w:cs="Arial"/>
          <w:b/>
          <w:color w:val="000000"/>
          <w:sz w:val="18"/>
          <w:szCs w:val="18"/>
        </w:rPr>
        <w:t>120</w:t>
      </w:r>
      <w:r>
        <w:rPr>
          <w:rFonts w:ascii="Arial" w:hAnsi="Arial" w:cs="Arial"/>
          <w:color w:val="000000"/>
          <w:sz w:val="18"/>
          <w:szCs w:val="18"/>
        </w:rPr>
        <w:t xml:space="preserve"> </w:t>
      </w:r>
      <w:r>
        <w:rPr>
          <w:rFonts w:ascii="Arial" w:hAnsi="Arial" w:cs="Arial"/>
          <w:b/>
          <w:bCs/>
          <w:color w:val="000000"/>
          <w:sz w:val="18"/>
          <w:szCs w:val="18"/>
        </w:rPr>
        <w:t>jours</w:t>
      </w:r>
      <w:r>
        <w:rPr>
          <w:rFonts w:ascii="Arial" w:hAnsi="Arial" w:cs="Arial"/>
          <w:color w:val="000000"/>
          <w:sz w:val="18"/>
          <w:szCs w:val="18"/>
        </w:rPr>
        <w:t xml:space="preserve"> à compter de la date limite de remise des offres.</w:t>
      </w:r>
    </w:p>
    <w:p w14:paraId="1B5C7B25" w14:textId="77777777" w:rsidR="00900288" w:rsidRPr="00900288" w:rsidRDefault="00900288" w:rsidP="00900288">
      <w:pPr>
        <w:rPr>
          <w:rFonts w:ascii="Arial" w:hAnsi="Arial" w:cs="Arial"/>
          <w:color w:val="000000"/>
          <w:sz w:val="18"/>
          <w:szCs w:val="18"/>
        </w:rPr>
      </w:pPr>
    </w:p>
    <w:p w14:paraId="45ED091E" w14:textId="77777777" w:rsidR="004B6E9F" w:rsidRDefault="007E4BEC">
      <w:pPr>
        <w:keepLines/>
        <w:widowControl w:val="0"/>
        <w:spacing w:after="0" w:line="240" w:lineRule="auto"/>
        <w:ind w:left="117" w:right="111"/>
        <w:rPr>
          <w:rFonts w:ascii="Arial" w:hAnsi="Arial" w:cs="Arial"/>
          <w:color w:val="000000"/>
          <w:sz w:val="16"/>
          <w:szCs w:val="16"/>
        </w:rPr>
      </w:pPr>
      <w:r>
        <w:br w:type="page"/>
      </w:r>
    </w:p>
    <w:tbl>
      <w:tblPr>
        <w:tblW w:w="9212" w:type="dxa"/>
        <w:tblInd w:w="9" w:type="dxa"/>
        <w:tblCellMar>
          <w:left w:w="0" w:type="dxa"/>
          <w:right w:w="0" w:type="dxa"/>
        </w:tblCellMar>
        <w:tblLook w:val="0000" w:firstRow="0" w:lastRow="0" w:firstColumn="0" w:lastColumn="0" w:noHBand="0" w:noVBand="0"/>
      </w:tblPr>
      <w:tblGrid>
        <w:gridCol w:w="9212"/>
      </w:tblGrid>
      <w:tr w:rsidR="004B6E9F" w14:paraId="1FAEFFB3" w14:textId="77777777">
        <w:tc>
          <w:tcPr>
            <w:tcW w:w="9212" w:type="dxa"/>
            <w:shd w:val="clear" w:color="auto" w:fill="E6E6E6"/>
          </w:tcPr>
          <w:p w14:paraId="31839319" w14:textId="77777777" w:rsidR="004B6E9F" w:rsidRDefault="00900288">
            <w:pPr>
              <w:keepLines/>
              <w:pageBreakBefore/>
              <w:widowControl w:val="0"/>
              <w:spacing w:after="0" w:line="240" w:lineRule="auto"/>
              <w:ind w:left="108" w:right="96"/>
              <w:rPr>
                <w:rFonts w:ascii="Arial" w:hAnsi="Arial" w:cs="Arial"/>
              </w:rPr>
            </w:pPr>
            <w:r>
              <w:rPr>
                <w:rFonts w:ascii="Arial" w:hAnsi="Arial" w:cs="Arial"/>
                <w:b/>
                <w:bCs/>
                <w:color w:val="000000"/>
                <w:highlight w:val="cyan"/>
              </w:rPr>
              <w:lastRenderedPageBreak/>
              <w:t>2</w:t>
            </w:r>
            <w:r w:rsidR="007E4BEC" w:rsidRPr="00DE2CFF">
              <w:rPr>
                <w:rFonts w:ascii="Arial" w:hAnsi="Arial" w:cs="Arial"/>
                <w:b/>
                <w:bCs/>
                <w:color w:val="000000"/>
                <w:highlight w:val="cyan"/>
              </w:rPr>
              <w:t>- Propositions du candidat</w:t>
            </w:r>
          </w:p>
        </w:tc>
      </w:tr>
    </w:tbl>
    <w:p w14:paraId="179432CC" w14:textId="77777777" w:rsidR="004B6E9F" w:rsidRDefault="004B6E9F">
      <w:pPr>
        <w:keepLines/>
        <w:widowControl w:val="0"/>
        <w:spacing w:after="0" w:line="240" w:lineRule="auto"/>
        <w:ind w:left="117" w:right="111"/>
        <w:rPr>
          <w:rFonts w:ascii="Arial" w:hAnsi="Arial" w:cs="Arial"/>
          <w:color w:val="000000"/>
          <w:sz w:val="20"/>
          <w:szCs w:val="20"/>
        </w:rPr>
      </w:pPr>
    </w:p>
    <w:p w14:paraId="2B6D7B80" w14:textId="77777777" w:rsidR="004B6E9F" w:rsidRDefault="007E4BEC">
      <w:pPr>
        <w:keepLines/>
        <w:widowControl w:val="0"/>
        <w:spacing w:after="0" w:line="240" w:lineRule="auto"/>
        <w:ind w:left="117" w:right="111"/>
        <w:rPr>
          <w:rFonts w:ascii="Arial" w:hAnsi="Arial" w:cs="Arial"/>
        </w:rPr>
      </w:pPr>
      <w:r>
        <w:rPr>
          <w:rFonts w:ascii="Arial" w:hAnsi="Arial" w:cs="Arial"/>
          <w:i/>
          <w:iCs/>
          <w:color w:val="000000"/>
          <w:sz w:val="16"/>
          <w:szCs w:val="16"/>
        </w:rPr>
        <w:t>Zones à compléter par le candidat :</w:t>
      </w:r>
      <w:r>
        <w:rPr>
          <w:rFonts w:cs="Times New Roman"/>
          <w:color w:val="000000"/>
        </w:rPr>
        <w:t xml:space="preserve"> </w:t>
      </w:r>
    </w:p>
    <w:p w14:paraId="2227AA9A" w14:textId="77777777" w:rsidR="004B6E9F" w:rsidRDefault="004B6E9F">
      <w:pPr>
        <w:keepLines/>
        <w:widowControl w:val="0"/>
        <w:spacing w:after="0" w:line="240" w:lineRule="auto"/>
        <w:ind w:left="117" w:right="111"/>
        <w:rPr>
          <w:rFonts w:ascii="Arial" w:hAnsi="Arial" w:cs="Arial"/>
          <w:color w:val="000000"/>
          <w:sz w:val="20"/>
          <w:szCs w:val="20"/>
        </w:rPr>
      </w:pPr>
    </w:p>
    <w:p w14:paraId="66C8AC43" w14:textId="77777777" w:rsidR="004B6E9F" w:rsidRDefault="007E4BEC">
      <w:pPr>
        <w:keepLines/>
        <w:widowControl w:val="0"/>
        <w:spacing w:after="0" w:line="240" w:lineRule="auto"/>
        <w:ind w:left="117" w:right="111"/>
        <w:rPr>
          <w:rFonts w:ascii="Arial" w:hAnsi="Arial" w:cs="Arial"/>
        </w:rPr>
      </w:pPr>
      <w:r>
        <w:rPr>
          <w:rFonts w:ascii="Arial" w:hAnsi="Arial" w:cs="Arial"/>
          <w:b/>
          <w:bCs/>
          <w:color w:val="000000"/>
          <w:sz w:val="18"/>
          <w:szCs w:val="18"/>
        </w:rPr>
        <w:t>Montant de la solution de base</w:t>
      </w:r>
    </w:p>
    <w:tbl>
      <w:tblPr>
        <w:tblW w:w="9348" w:type="dxa"/>
        <w:tblInd w:w="1" w:type="dxa"/>
        <w:tblBorders>
          <w:top w:val="single" w:sz="6" w:space="0" w:color="C0C0C0"/>
          <w:left w:val="single" w:sz="6" w:space="0" w:color="C0C0C0"/>
          <w:bottom w:val="single" w:sz="6" w:space="0" w:color="C0C0C0"/>
          <w:right w:val="single" w:sz="12" w:space="0" w:color="C0C0C0"/>
          <w:insideH w:val="single" w:sz="6" w:space="0" w:color="C0C0C0"/>
          <w:insideV w:val="single" w:sz="12" w:space="0" w:color="C0C0C0"/>
        </w:tblBorders>
        <w:tblCellMar>
          <w:left w:w="0" w:type="dxa"/>
          <w:right w:w="0" w:type="dxa"/>
        </w:tblCellMar>
        <w:tblLook w:val="0000" w:firstRow="0" w:lastRow="0" w:firstColumn="0" w:lastColumn="0" w:noHBand="0" w:noVBand="0"/>
      </w:tblPr>
      <w:tblGrid>
        <w:gridCol w:w="5778"/>
        <w:gridCol w:w="3570"/>
      </w:tblGrid>
      <w:tr w:rsidR="004B6E9F" w14:paraId="5515F8FF" w14:textId="77777777">
        <w:tc>
          <w:tcPr>
            <w:tcW w:w="5777" w:type="dxa"/>
            <w:tcBorders>
              <w:top w:val="single" w:sz="6" w:space="0" w:color="C0C0C0"/>
              <w:left w:val="single" w:sz="6" w:space="0" w:color="C0C0C0"/>
              <w:bottom w:val="single" w:sz="6" w:space="0" w:color="C0C0C0"/>
              <w:right w:val="single" w:sz="12" w:space="0" w:color="C0C0C0"/>
            </w:tcBorders>
            <w:shd w:val="clear" w:color="auto" w:fill="FFFFFF"/>
          </w:tcPr>
          <w:p w14:paraId="3B8569C5" w14:textId="77777777" w:rsidR="004B6E9F" w:rsidRDefault="007E4BEC">
            <w:pPr>
              <w:keepLines/>
              <w:widowControl w:val="0"/>
              <w:spacing w:before="60" w:after="60" w:line="240" w:lineRule="auto"/>
              <w:ind w:left="108" w:right="90"/>
              <w:rPr>
                <w:rFonts w:ascii="Arial" w:hAnsi="Arial" w:cs="Arial"/>
              </w:rPr>
            </w:pPr>
            <w:r>
              <w:rPr>
                <w:rFonts w:ascii="Arial" w:hAnsi="Arial" w:cs="Arial"/>
                <w:color w:val="000000"/>
                <w:sz w:val="18"/>
                <w:szCs w:val="18"/>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83785D5" w14:textId="77777777" w:rsidR="004B6E9F" w:rsidRDefault="007E4BEC">
            <w:pPr>
              <w:keepLines/>
              <w:widowControl w:val="0"/>
              <w:spacing w:before="60" w:after="60" w:line="240" w:lineRule="auto"/>
              <w:ind w:left="126" w:right="80"/>
              <w:jc w:val="right"/>
              <w:rPr>
                <w:rFonts w:ascii="Arial" w:hAnsi="Arial" w:cs="Arial"/>
              </w:rPr>
            </w:pPr>
            <w:r>
              <w:rPr>
                <w:rFonts w:ascii="Arial" w:hAnsi="Arial" w:cs="Arial"/>
                <w:color w:val="000000"/>
                <w:sz w:val="18"/>
                <w:szCs w:val="18"/>
              </w:rPr>
              <w:t xml:space="preserve">  € </w:t>
            </w:r>
          </w:p>
        </w:tc>
      </w:tr>
      <w:tr w:rsidR="004B6E9F" w14:paraId="2ADD3B9E" w14:textId="77777777">
        <w:tc>
          <w:tcPr>
            <w:tcW w:w="5777" w:type="dxa"/>
            <w:tcBorders>
              <w:top w:val="single" w:sz="6" w:space="0" w:color="C0C0C0"/>
              <w:left w:val="single" w:sz="6" w:space="0" w:color="C0C0C0"/>
              <w:bottom w:val="single" w:sz="6" w:space="0" w:color="C0C0C0"/>
              <w:right w:val="single" w:sz="12" w:space="0" w:color="C0C0C0"/>
            </w:tcBorders>
            <w:shd w:val="clear" w:color="auto" w:fill="FFFFFF"/>
          </w:tcPr>
          <w:p w14:paraId="46FE2674" w14:textId="77777777" w:rsidR="004B6E9F" w:rsidRDefault="007E4BEC">
            <w:pPr>
              <w:keepLines/>
              <w:widowControl w:val="0"/>
              <w:spacing w:before="60" w:after="60" w:line="240" w:lineRule="auto"/>
              <w:ind w:left="108" w:right="90"/>
              <w:rPr>
                <w:rFonts w:ascii="Arial" w:hAnsi="Arial" w:cs="Arial"/>
              </w:rPr>
            </w:pPr>
            <w:r>
              <w:rPr>
                <w:rFonts w:ascii="Arial" w:hAnsi="Arial" w:cs="Arial"/>
                <w:color w:val="000000"/>
                <w:sz w:val="18"/>
                <w:szCs w:val="18"/>
              </w:rPr>
              <w:t>Montant TVA (20 %)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F16057C" w14:textId="77777777" w:rsidR="004B6E9F" w:rsidRDefault="007E4BEC">
            <w:pPr>
              <w:keepLines/>
              <w:widowControl w:val="0"/>
              <w:tabs>
                <w:tab w:val="left" w:pos="3330"/>
              </w:tabs>
              <w:spacing w:before="60" w:after="60" w:line="240" w:lineRule="auto"/>
              <w:ind w:left="126" w:right="85"/>
              <w:jc w:val="right"/>
              <w:rPr>
                <w:rFonts w:ascii="Arial" w:hAnsi="Arial" w:cs="Arial"/>
              </w:rPr>
            </w:pPr>
            <w:r>
              <w:rPr>
                <w:rFonts w:ascii="Arial" w:hAnsi="Arial" w:cs="Arial"/>
                <w:color w:val="000000"/>
                <w:sz w:val="18"/>
                <w:szCs w:val="18"/>
              </w:rPr>
              <w:t xml:space="preserve"> €</w:t>
            </w:r>
          </w:p>
        </w:tc>
      </w:tr>
      <w:tr w:rsidR="004B6E9F" w14:paraId="1683F77B" w14:textId="77777777">
        <w:tc>
          <w:tcPr>
            <w:tcW w:w="5777" w:type="dxa"/>
            <w:tcBorders>
              <w:top w:val="single" w:sz="6" w:space="0" w:color="C0C0C0"/>
              <w:left w:val="single" w:sz="6" w:space="0" w:color="C0C0C0"/>
              <w:bottom w:val="single" w:sz="6" w:space="0" w:color="C0C0C0"/>
              <w:right w:val="single" w:sz="12" w:space="0" w:color="C0C0C0"/>
            </w:tcBorders>
            <w:shd w:val="clear" w:color="auto" w:fill="FFFFFF"/>
          </w:tcPr>
          <w:p w14:paraId="0444E083" w14:textId="77777777" w:rsidR="004B6E9F" w:rsidRDefault="007E4BEC">
            <w:pPr>
              <w:keepLines/>
              <w:widowControl w:val="0"/>
              <w:spacing w:before="60" w:after="60" w:line="240" w:lineRule="auto"/>
              <w:ind w:left="108" w:right="90"/>
              <w:rPr>
                <w:rFonts w:ascii="Arial" w:hAnsi="Arial" w:cs="Arial"/>
              </w:rPr>
            </w:pPr>
            <w:r>
              <w:rPr>
                <w:rFonts w:ascii="Arial" w:hAnsi="Arial" w:cs="Arial"/>
                <w:color w:val="000000"/>
                <w:sz w:val="18"/>
                <w:szCs w:val="18"/>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165B956" w14:textId="77777777" w:rsidR="004B6E9F" w:rsidRDefault="007E4BEC">
            <w:pPr>
              <w:widowControl w:val="0"/>
              <w:spacing w:before="60" w:after="60" w:line="240" w:lineRule="auto"/>
              <w:ind w:left="126" w:right="80"/>
              <w:jc w:val="right"/>
              <w:rPr>
                <w:rFonts w:ascii="Arial" w:hAnsi="Arial" w:cs="Arial"/>
              </w:rPr>
            </w:pPr>
            <w:r>
              <w:rPr>
                <w:rFonts w:ascii="Arial" w:hAnsi="Arial" w:cs="Arial"/>
                <w:color w:val="000000"/>
                <w:sz w:val="18"/>
                <w:szCs w:val="18"/>
              </w:rPr>
              <w:t xml:space="preserve">  €</w:t>
            </w:r>
          </w:p>
        </w:tc>
      </w:tr>
    </w:tbl>
    <w:p w14:paraId="5FB9D7FD" w14:textId="77777777" w:rsidR="00BE7A6B" w:rsidRDefault="00BE7A6B">
      <w:pPr>
        <w:keepLines/>
        <w:widowControl w:val="0"/>
        <w:spacing w:before="60" w:after="0" w:line="240" w:lineRule="auto"/>
        <w:ind w:left="117" w:right="111"/>
        <w:rPr>
          <w:rFonts w:ascii="Arial" w:hAnsi="Arial" w:cs="Arial"/>
          <w:i/>
          <w:iCs/>
          <w:color w:val="000000"/>
          <w:sz w:val="18"/>
          <w:szCs w:val="18"/>
        </w:rPr>
      </w:pPr>
    </w:p>
    <w:p w14:paraId="779FE87D" w14:textId="77777777" w:rsidR="004B6E9F" w:rsidRDefault="007E4BEC">
      <w:pPr>
        <w:keepLines/>
        <w:widowControl w:val="0"/>
        <w:spacing w:before="60" w:after="0" w:line="240" w:lineRule="auto"/>
        <w:ind w:left="117" w:right="111"/>
        <w:rPr>
          <w:rFonts w:ascii="Arial" w:hAnsi="Arial" w:cs="Arial"/>
          <w:i/>
          <w:iCs/>
          <w:color w:val="000000"/>
          <w:sz w:val="18"/>
          <w:szCs w:val="18"/>
        </w:rPr>
      </w:pPr>
      <w:r>
        <w:rPr>
          <w:rFonts w:ascii="Arial" w:hAnsi="Arial" w:cs="Arial"/>
          <w:i/>
          <w:iCs/>
          <w:color w:val="000000"/>
          <w:sz w:val="18"/>
          <w:szCs w:val="18"/>
        </w:rPr>
        <w:t>Montant global TTC de la solution de base (en lettres) : …………………………………………………………………………………………………………………………………….</w:t>
      </w:r>
    </w:p>
    <w:p w14:paraId="4CA6EC9C" w14:textId="77777777" w:rsidR="0065297F" w:rsidRDefault="0065297F">
      <w:pPr>
        <w:keepLines/>
        <w:widowControl w:val="0"/>
        <w:spacing w:before="60" w:after="0" w:line="240" w:lineRule="auto"/>
        <w:ind w:left="117" w:right="111"/>
        <w:rPr>
          <w:rFonts w:ascii="Arial" w:hAnsi="Arial" w:cs="Arial"/>
          <w:i/>
          <w:iCs/>
          <w:color w:val="000000"/>
          <w:sz w:val="18"/>
          <w:szCs w:val="18"/>
        </w:rPr>
      </w:pPr>
    </w:p>
    <w:p w14:paraId="3ACFF769" w14:textId="77777777" w:rsidR="00161EC7" w:rsidRDefault="00161EC7" w:rsidP="00161EC7">
      <w:pPr>
        <w:keepLines/>
        <w:widowControl w:val="0"/>
        <w:spacing w:after="0" w:line="240" w:lineRule="auto"/>
        <w:ind w:left="117" w:right="111"/>
        <w:rPr>
          <w:rFonts w:ascii="Arial" w:hAnsi="Arial" w:cs="Arial"/>
          <w:color w:val="000000"/>
          <w:sz w:val="20"/>
          <w:szCs w:val="20"/>
        </w:rPr>
      </w:pPr>
    </w:p>
    <w:p w14:paraId="57534FB5" w14:textId="77777777" w:rsidR="005D3541" w:rsidRDefault="005D3541" w:rsidP="00161EC7">
      <w:pPr>
        <w:keepLines/>
        <w:widowControl w:val="0"/>
        <w:spacing w:after="0" w:line="240" w:lineRule="auto"/>
        <w:ind w:left="117" w:right="111"/>
        <w:rPr>
          <w:rFonts w:ascii="Arial" w:hAnsi="Arial" w:cs="Arial"/>
          <w:color w:val="000000"/>
          <w:sz w:val="20"/>
          <w:szCs w:val="20"/>
        </w:rPr>
      </w:pPr>
    </w:p>
    <w:p w14:paraId="3225C76B" w14:textId="77777777" w:rsidR="00161EC7" w:rsidRDefault="00161EC7">
      <w:pPr>
        <w:keepLines/>
        <w:widowControl w:val="0"/>
        <w:spacing w:before="60" w:after="0" w:line="240" w:lineRule="auto"/>
        <w:ind w:left="117" w:right="111"/>
        <w:rPr>
          <w:rFonts w:ascii="Arial" w:hAnsi="Arial" w:cs="Arial"/>
          <w:i/>
          <w:iCs/>
          <w:color w:val="000000"/>
          <w:sz w:val="18"/>
          <w:szCs w:val="18"/>
        </w:rPr>
      </w:pPr>
    </w:p>
    <w:p w14:paraId="6E602697" w14:textId="77777777" w:rsidR="005D3541" w:rsidRDefault="005D3541">
      <w:pPr>
        <w:keepLines/>
        <w:widowControl w:val="0"/>
        <w:spacing w:before="60" w:after="0" w:line="240" w:lineRule="auto"/>
        <w:ind w:left="117" w:right="111"/>
        <w:rPr>
          <w:rFonts w:ascii="Arial" w:hAnsi="Arial" w:cs="Arial"/>
          <w:i/>
          <w:iCs/>
          <w:color w:val="000000"/>
          <w:sz w:val="18"/>
          <w:szCs w:val="18"/>
        </w:rPr>
      </w:pPr>
    </w:p>
    <w:p w14:paraId="79B55D12" w14:textId="77777777" w:rsidR="005D3541" w:rsidRDefault="005D3541">
      <w:pPr>
        <w:keepLines/>
        <w:widowControl w:val="0"/>
        <w:spacing w:before="60" w:after="0" w:line="240" w:lineRule="auto"/>
        <w:ind w:left="117" w:right="111"/>
        <w:rPr>
          <w:rFonts w:ascii="Arial" w:hAnsi="Arial" w:cs="Arial"/>
          <w:i/>
          <w:iCs/>
          <w:color w:val="000000"/>
          <w:sz w:val="18"/>
          <w:szCs w:val="18"/>
        </w:rPr>
      </w:pPr>
    </w:p>
    <w:p w14:paraId="3DC0833C" w14:textId="77777777" w:rsidR="005D3541" w:rsidRDefault="005D3541">
      <w:pPr>
        <w:keepLines/>
        <w:widowControl w:val="0"/>
        <w:spacing w:before="60" w:after="0" w:line="240" w:lineRule="auto"/>
        <w:ind w:left="117" w:right="111"/>
        <w:rPr>
          <w:rFonts w:ascii="Arial" w:hAnsi="Arial" w:cs="Arial"/>
          <w:i/>
          <w:iCs/>
          <w:color w:val="000000"/>
          <w:sz w:val="18"/>
          <w:szCs w:val="18"/>
        </w:rPr>
      </w:pPr>
    </w:p>
    <w:p w14:paraId="1D776CD7" w14:textId="77777777" w:rsidR="004B6E9F" w:rsidRDefault="004B6E9F" w:rsidP="00BE7A6B">
      <w:pPr>
        <w:keepLines/>
        <w:widowControl w:val="0"/>
        <w:spacing w:after="0" w:line="240" w:lineRule="auto"/>
        <w:ind w:right="111"/>
        <w:rPr>
          <w:rFonts w:ascii="Arial" w:hAnsi="Arial" w:cs="Arial"/>
          <w:color w:val="000000"/>
          <w:sz w:val="18"/>
          <w:szCs w:val="18"/>
        </w:rPr>
      </w:pPr>
    </w:p>
    <w:p w14:paraId="099737FF" w14:textId="77777777" w:rsidR="004B6E9F" w:rsidRDefault="007E4BEC">
      <w:pPr>
        <w:keepLines/>
        <w:widowControl w:val="0"/>
        <w:spacing w:after="0" w:line="240" w:lineRule="auto"/>
        <w:ind w:left="117" w:right="111"/>
        <w:rPr>
          <w:rFonts w:ascii="Arial" w:hAnsi="Arial" w:cs="Arial"/>
          <w:b/>
          <w:bCs/>
          <w:color w:val="000000"/>
          <w:sz w:val="18"/>
          <w:szCs w:val="18"/>
        </w:rPr>
      </w:pPr>
      <w:r>
        <w:rPr>
          <w:rFonts w:ascii="Arial" w:hAnsi="Arial" w:cs="Arial"/>
          <w:b/>
          <w:bCs/>
          <w:color w:val="000000"/>
          <w:sz w:val="18"/>
          <w:szCs w:val="18"/>
        </w:rPr>
        <w:t>Décomposition par intervenants en cas de groupement conjoint :</w:t>
      </w:r>
    </w:p>
    <w:p w14:paraId="094BD47B" w14:textId="77777777" w:rsidR="005D3541" w:rsidRDefault="005D3541">
      <w:pPr>
        <w:keepLines/>
        <w:widowControl w:val="0"/>
        <w:spacing w:after="0" w:line="240" w:lineRule="auto"/>
        <w:ind w:left="117" w:right="111"/>
        <w:rPr>
          <w:rFonts w:ascii="Arial" w:hAnsi="Arial" w:cs="Arial"/>
        </w:rPr>
      </w:pPr>
    </w:p>
    <w:tbl>
      <w:tblPr>
        <w:tblW w:w="9348" w:type="dxa"/>
        <w:tblInd w:w="1"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CellMar>
          <w:left w:w="0" w:type="dxa"/>
          <w:right w:w="0" w:type="dxa"/>
        </w:tblCellMar>
        <w:tblLook w:val="0000" w:firstRow="0" w:lastRow="0" w:firstColumn="0" w:lastColumn="0" w:noHBand="0" w:noVBand="0"/>
      </w:tblPr>
      <w:tblGrid>
        <w:gridCol w:w="1242"/>
        <w:gridCol w:w="4866"/>
        <w:gridCol w:w="1446"/>
        <w:gridCol w:w="1794"/>
      </w:tblGrid>
      <w:tr w:rsidR="004B6E9F" w14:paraId="02E857A0" w14:textId="77777777">
        <w:tc>
          <w:tcPr>
            <w:tcW w:w="1242" w:type="dxa"/>
            <w:tcBorders>
              <w:top w:val="single" w:sz="6" w:space="0" w:color="C0C0C0"/>
              <w:left w:val="single" w:sz="6" w:space="0" w:color="C0C0C0"/>
              <w:bottom w:val="single" w:sz="6" w:space="0" w:color="C0C0C0"/>
              <w:right w:val="single" w:sz="6" w:space="0" w:color="C0C0C0"/>
            </w:tcBorders>
            <w:shd w:val="clear" w:color="auto" w:fill="E6E6E6"/>
            <w:vAlign w:val="center"/>
          </w:tcPr>
          <w:p w14:paraId="3D2337EB" w14:textId="77777777" w:rsidR="004B6E9F" w:rsidRDefault="007E4BEC">
            <w:pPr>
              <w:keepLines/>
              <w:widowControl w:val="0"/>
              <w:spacing w:before="40" w:after="40" w:line="240" w:lineRule="auto"/>
              <w:ind w:left="108" w:right="106"/>
              <w:jc w:val="center"/>
              <w:rPr>
                <w:rFonts w:ascii="Arial" w:hAnsi="Arial" w:cs="Arial"/>
              </w:rPr>
            </w:pPr>
            <w:r>
              <w:rPr>
                <w:rFonts w:ascii="Arial" w:hAnsi="Arial" w:cs="Arial"/>
                <w:b/>
                <w:bCs/>
                <w:color w:val="000000"/>
                <w:sz w:val="18"/>
                <w:szCs w:val="18"/>
              </w:rPr>
              <w:t>Statut</w:t>
            </w:r>
          </w:p>
        </w:tc>
        <w:tc>
          <w:tcPr>
            <w:tcW w:w="4865" w:type="dxa"/>
            <w:tcBorders>
              <w:top w:val="single" w:sz="6" w:space="0" w:color="C0C0C0"/>
              <w:left w:val="single" w:sz="6" w:space="0" w:color="C0C0C0"/>
              <w:bottom w:val="single" w:sz="6" w:space="0" w:color="C0C0C0"/>
              <w:right w:val="single" w:sz="12" w:space="0" w:color="C0C0C0"/>
            </w:tcBorders>
            <w:shd w:val="clear" w:color="auto" w:fill="E6E6E6"/>
            <w:vAlign w:val="center"/>
          </w:tcPr>
          <w:p w14:paraId="0B2505EB" w14:textId="77777777" w:rsidR="004B6E9F" w:rsidRDefault="007E4BEC">
            <w:pPr>
              <w:keepLines/>
              <w:widowControl w:val="0"/>
              <w:spacing w:before="40" w:after="40" w:line="240" w:lineRule="auto"/>
              <w:ind w:left="110" w:right="100"/>
              <w:jc w:val="center"/>
              <w:rPr>
                <w:rFonts w:ascii="Arial" w:hAnsi="Arial" w:cs="Arial"/>
              </w:rPr>
            </w:pPr>
            <w:r>
              <w:rPr>
                <w:rFonts w:ascii="Arial" w:hAnsi="Arial" w:cs="Arial"/>
                <w:b/>
                <w:bCs/>
                <w:color w:val="000000"/>
                <w:sz w:val="18"/>
                <w:szCs w:val="18"/>
              </w:rPr>
              <w:t>Objet de la prestation</w:t>
            </w:r>
          </w:p>
        </w:tc>
        <w:tc>
          <w:tcPr>
            <w:tcW w:w="1446"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2660D027" w14:textId="77777777" w:rsidR="004B6E9F" w:rsidRDefault="007E4BEC">
            <w:pPr>
              <w:keepLines/>
              <w:widowControl w:val="0"/>
              <w:spacing w:before="40" w:after="40" w:line="240" w:lineRule="auto"/>
              <w:ind w:left="116" w:right="100"/>
              <w:jc w:val="center"/>
              <w:rPr>
                <w:rFonts w:ascii="Arial" w:hAnsi="Arial" w:cs="Arial"/>
              </w:rPr>
            </w:pPr>
            <w:r>
              <w:rPr>
                <w:rFonts w:ascii="Arial" w:hAnsi="Arial" w:cs="Arial"/>
                <w:b/>
                <w:bCs/>
                <w:color w:val="000000"/>
                <w:sz w:val="18"/>
                <w:szCs w:val="18"/>
              </w:rPr>
              <w:t>Part (%)</w:t>
            </w:r>
          </w:p>
        </w:tc>
        <w:tc>
          <w:tcPr>
            <w:tcW w:w="1794" w:type="dxa"/>
            <w:tcBorders>
              <w:top w:val="single" w:sz="12" w:space="0" w:color="C0C0C0"/>
              <w:left w:val="single" w:sz="12" w:space="0" w:color="C0C0C0"/>
              <w:bottom w:val="single" w:sz="12" w:space="0" w:color="C0C0C0"/>
              <w:right w:val="single" w:sz="12" w:space="0" w:color="C0C0C0"/>
            </w:tcBorders>
            <w:shd w:val="clear" w:color="auto" w:fill="E6E6E6"/>
            <w:vAlign w:val="center"/>
          </w:tcPr>
          <w:p w14:paraId="6B1E4274" w14:textId="77777777" w:rsidR="004B6E9F" w:rsidRDefault="007E4BEC">
            <w:pPr>
              <w:widowControl w:val="0"/>
              <w:tabs>
                <w:tab w:val="center" w:pos="4927"/>
                <w:tab w:val="right" w:pos="9179"/>
              </w:tabs>
              <w:spacing w:before="80" w:after="80" w:line="240" w:lineRule="auto"/>
              <w:ind w:left="116" w:right="100"/>
              <w:jc w:val="center"/>
              <w:rPr>
                <w:rFonts w:ascii="Arial" w:hAnsi="Arial" w:cs="Arial"/>
              </w:rPr>
            </w:pPr>
            <w:r>
              <w:rPr>
                <w:rFonts w:ascii="Arial" w:hAnsi="Arial" w:cs="Arial"/>
                <w:b/>
                <w:bCs/>
                <w:color w:val="000000"/>
                <w:sz w:val="20"/>
                <w:szCs w:val="20"/>
              </w:rPr>
              <w:t>Montant TTC</w:t>
            </w:r>
          </w:p>
        </w:tc>
      </w:tr>
      <w:tr w:rsidR="004B6E9F" w14:paraId="3B6097CD" w14:textId="77777777">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67655CA" w14:textId="77777777" w:rsidR="004B6E9F" w:rsidRDefault="007E4BEC">
            <w:pPr>
              <w:keepLines/>
              <w:widowControl w:val="0"/>
              <w:spacing w:before="40" w:after="40" w:line="240" w:lineRule="auto"/>
              <w:ind w:left="108" w:right="106"/>
              <w:jc w:val="center"/>
              <w:rPr>
                <w:rFonts w:ascii="Arial" w:hAnsi="Arial" w:cs="Arial"/>
              </w:rPr>
            </w:pPr>
            <w:r>
              <w:rPr>
                <w:rFonts w:ascii="Arial" w:hAnsi="Arial" w:cs="Arial"/>
                <w:color w:val="000000"/>
                <w:sz w:val="18"/>
                <w:szCs w:val="18"/>
              </w:rPr>
              <w:t>Mandataire</w:t>
            </w:r>
          </w:p>
        </w:tc>
        <w:tc>
          <w:tcPr>
            <w:tcW w:w="4865"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4C5F6DC" w14:textId="77777777" w:rsidR="004B6E9F" w:rsidRDefault="004B6E9F">
            <w:pPr>
              <w:keepLines/>
              <w:widowControl w:val="0"/>
              <w:spacing w:before="40" w:after="40" w:line="240" w:lineRule="auto"/>
              <w:ind w:left="108" w:right="106"/>
              <w:jc w:val="center"/>
              <w:rPr>
                <w:rFonts w:ascii="Arial" w:hAnsi="Arial" w:cs="Arial"/>
              </w:rPr>
            </w:pPr>
          </w:p>
        </w:tc>
        <w:tc>
          <w:tcPr>
            <w:tcW w:w="1446"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99C238C" w14:textId="77777777" w:rsidR="004B6E9F" w:rsidRDefault="007E4BEC">
            <w:pPr>
              <w:keepLines/>
              <w:widowControl w:val="0"/>
              <w:spacing w:before="40" w:after="40" w:line="240" w:lineRule="auto"/>
              <w:ind w:left="116" w:right="100"/>
              <w:jc w:val="right"/>
              <w:rPr>
                <w:rFonts w:ascii="Arial" w:hAnsi="Arial" w:cs="Arial"/>
              </w:rPr>
            </w:pPr>
            <w:r>
              <w:rPr>
                <w:rFonts w:ascii="Arial" w:hAnsi="Arial" w:cs="Arial"/>
                <w:color w:val="000000"/>
                <w:sz w:val="18"/>
                <w:szCs w:val="18"/>
              </w:rPr>
              <w:t>%</w:t>
            </w:r>
          </w:p>
        </w:tc>
        <w:tc>
          <w:tcPr>
            <w:tcW w:w="1794"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560C9297" w14:textId="77777777" w:rsidR="004B6E9F" w:rsidRDefault="007E4BEC">
            <w:pPr>
              <w:widowControl w:val="0"/>
              <w:spacing w:before="40" w:after="40" w:line="240" w:lineRule="auto"/>
              <w:ind w:left="116" w:right="100"/>
              <w:jc w:val="right"/>
              <w:rPr>
                <w:rFonts w:ascii="Arial" w:hAnsi="Arial" w:cs="Arial"/>
              </w:rPr>
            </w:pPr>
            <w:r>
              <w:rPr>
                <w:rFonts w:ascii="Arial" w:hAnsi="Arial" w:cs="Arial"/>
                <w:color w:val="000000"/>
                <w:sz w:val="18"/>
                <w:szCs w:val="18"/>
              </w:rPr>
              <w:t>€</w:t>
            </w:r>
          </w:p>
        </w:tc>
      </w:tr>
      <w:tr w:rsidR="004B6E9F" w14:paraId="38022AF0" w14:textId="77777777">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03AC715D" w14:textId="77777777" w:rsidR="004B6E9F" w:rsidRDefault="007E4BEC">
            <w:pPr>
              <w:keepLines/>
              <w:widowControl w:val="0"/>
              <w:spacing w:before="40" w:after="40" w:line="240" w:lineRule="auto"/>
              <w:ind w:left="108" w:right="106"/>
              <w:jc w:val="center"/>
              <w:rPr>
                <w:rFonts w:ascii="Arial" w:hAnsi="Arial" w:cs="Arial"/>
              </w:rPr>
            </w:pPr>
            <w:r>
              <w:rPr>
                <w:rFonts w:ascii="Arial" w:hAnsi="Arial" w:cs="Arial"/>
                <w:color w:val="000000"/>
                <w:sz w:val="18"/>
                <w:szCs w:val="18"/>
              </w:rPr>
              <w:t>Cotraitant 1</w:t>
            </w:r>
          </w:p>
        </w:tc>
        <w:tc>
          <w:tcPr>
            <w:tcW w:w="4865"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985A0C1" w14:textId="77777777" w:rsidR="004B6E9F" w:rsidRDefault="004B6E9F">
            <w:pPr>
              <w:keepLines/>
              <w:widowControl w:val="0"/>
              <w:spacing w:before="40" w:after="40" w:line="240" w:lineRule="auto"/>
              <w:ind w:left="108" w:right="106"/>
              <w:jc w:val="center"/>
              <w:rPr>
                <w:rFonts w:ascii="Arial" w:hAnsi="Arial" w:cs="Arial"/>
              </w:rPr>
            </w:pPr>
          </w:p>
        </w:tc>
        <w:tc>
          <w:tcPr>
            <w:tcW w:w="1446"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674C6C8" w14:textId="77777777" w:rsidR="004B6E9F" w:rsidRDefault="007E4BEC">
            <w:pPr>
              <w:keepLines/>
              <w:widowControl w:val="0"/>
              <w:spacing w:before="40" w:after="40" w:line="240" w:lineRule="auto"/>
              <w:ind w:left="116" w:right="100"/>
              <w:jc w:val="right"/>
              <w:rPr>
                <w:rFonts w:ascii="Arial" w:hAnsi="Arial" w:cs="Arial"/>
              </w:rPr>
            </w:pPr>
            <w:r>
              <w:rPr>
                <w:rFonts w:ascii="Arial" w:hAnsi="Arial" w:cs="Arial"/>
                <w:color w:val="000000"/>
                <w:sz w:val="18"/>
                <w:szCs w:val="18"/>
              </w:rPr>
              <w:t>%</w:t>
            </w:r>
          </w:p>
        </w:tc>
        <w:tc>
          <w:tcPr>
            <w:tcW w:w="1794"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8FAC91D" w14:textId="77777777" w:rsidR="004B6E9F" w:rsidRDefault="007E4BEC">
            <w:pPr>
              <w:widowControl w:val="0"/>
              <w:spacing w:before="40" w:after="40" w:line="240" w:lineRule="auto"/>
              <w:ind w:left="116" w:right="100"/>
              <w:jc w:val="right"/>
              <w:rPr>
                <w:rFonts w:ascii="Arial" w:hAnsi="Arial" w:cs="Arial"/>
              </w:rPr>
            </w:pPr>
            <w:r>
              <w:rPr>
                <w:rFonts w:ascii="Arial" w:hAnsi="Arial" w:cs="Arial"/>
                <w:color w:val="000000"/>
                <w:sz w:val="18"/>
                <w:szCs w:val="18"/>
              </w:rPr>
              <w:t>€</w:t>
            </w:r>
          </w:p>
        </w:tc>
      </w:tr>
      <w:tr w:rsidR="004B6E9F" w14:paraId="69045669" w14:textId="77777777">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46360504" w14:textId="77777777" w:rsidR="004B6E9F" w:rsidRDefault="007E4BEC">
            <w:pPr>
              <w:keepLines/>
              <w:widowControl w:val="0"/>
              <w:spacing w:before="40" w:after="40" w:line="240" w:lineRule="auto"/>
              <w:ind w:left="108" w:right="106"/>
              <w:jc w:val="center"/>
              <w:rPr>
                <w:rFonts w:ascii="Arial" w:hAnsi="Arial" w:cs="Arial"/>
              </w:rPr>
            </w:pPr>
            <w:r>
              <w:rPr>
                <w:rFonts w:ascii="Arial" w:hAnsi="Arial" w:cs="Arial"/>
                <w:color w:val="000000"/>
                <w:sz w:val="18"/>
                <w:szCs w:val="18"/>
              </w:rPr>
              <w:t>Cotraitant 2</w:t>
            </w:r>
          </w:p>
        </w:tc>
        <w:tc>
          <w:tcPr>
            <w:tcW w:w="4865"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216B3D67" w14:textId="77777777" w:rsidR="004B6E9F" w:rsidRDefault="004B6E9F">
            <w:pPr>
              <w:keepLines/>
              <w:widowControl w:val="0"/>
              <w:spacing w:before="40" w:after="40" w:line="240" w:lineRule="auto"/>
              <w:ind w:left="108" w:right="106"/>
              <w:jc w:val="center"/>
              <w:rPr>
                <w:rFonts w:ascii="Arial" w:hAnsi="Arial" w:cs="Arial"/>
              </w:rPr>
            </w:pPr>
          </w:p>
        </w:tc>
        <w:tc>
          <w:tcPr>
            <w:tcW w:w="1446"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2A1F4ED1" w14:textId="77777777" w:rsidR="004B6E9F" w:rsidRDefault="007E4BEC">
            <w:pPr>
              <w:keepLines/>
              <w:widowControl w:val="0"/>
              <w:spacing w:before="40" w:after="40" w:line="240" w:lineRule="auto"/>
              <w:ind w:left="116" w:right="100"/>
              <w:jc w:val="right"/>
              <w:rPr>
                <w:rFonts w:ascii="Arial" w:hAnsi="Arial" w:cs="Arial"/>
              </w:rPr>
            </w:pPr>
            <w:r>
              <w:rPr>
                <w:rFonts w:ascii="Arial" w:hAnsi="Arial" w:cs="Arial"/>
                <w:color w:val="000000"/>
                <w:sz w:val="18"/>
                <w:szCs w:val="18"/>
              </w:rPr>
              <w:t>%</w:t>
            </w:r>
          </w:p>
        </w:tc>
        <w:tc>
          <w:tcPr>
            <w:tcW w:w="1794"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0E1F7CD3" w14:textId="77777777" w:rsidR="004B6E9F" w:rsidRDefault="007E4BEC">
            <w:pPr>
              <w:widowControl w:val="0"/>
              <w:spacing w:before="40" w:after="40" w:line="240" w:lineRule="auto"/>
              <w:ind w:left="116" w:right="100"/>
              <w:jc w:val="right"/>
              <w:rPr>
                <w:rFonts w:ascii="Arial" w:hAnsi="Arial" w:cs="Arial"/>
              </w:rPr>
            </w:pPr>
            <w:r>
              <w:rPr>
                <w:rFonts w:ascii="Arial" w:hAnsi="Arial" w:cs="Arial"/>
                <w:color w:val="000000"/>
                <w:sz w:val="18"/>
                <w:szCs w:val="18"/>
              </w:rPr>
              <w:t>€</w:t>
            </w:r>
          </w:p>
        </w:tc>
      </w:tr>
      <w:tr w:rsidR="004B6E9F" w14:paraId="05D06A32" w14:textId="77777777">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6673D6FB" w14:textId="77777777" w:rsidR="004B6E9F" w:rsidRDefault="007E4BEC">
            <w:pPr>
              <w:keepLines/>
              <w:widowControl w:val="0"/>
              <w:spacing w:before="40" w:after="40" w:line="240" w:lineRule="auto"/>
              <w:ind w:left="108" w:right="106"/>
              <w:jc w:val="center"/>
              <w:rPr>
                <w:rFonts w:ascii="Arial" w:hAnsi="Arial" w:cs="Arial"/>
              </w:rPr>
            </w:pPr>
            <w:r>
              <w:rPr>
                <w:rFonts w:ascii="Arial" w:hAnsi="Arial" w:cs="Arial"/>
                <w:color w:val="000000"/>
                <w:sz w:val="18"/>
                <w:szCs w:val="18"/>
              </w:rPr>
              <w:t>Cotraitant 3</w:t>
            </w:r>
          </w:p>
        </w:tc>
        <w:tc>
          <w:tcPr>
            <w:tcW w:w="4865"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050B370D" w14:textId="77777777" w:rsidR="004B6E9F" w:rsidRDefault="004B6E9F">
            <w:pPr>
              <w:keepLines/>
              <w:widowControl w:val="0"/>
              <w:spacing w:before="40" w:after="40" w:line="240" w:lineRule="auto"/>
              <w:ind w:left="108" w:right="106"/>
              <w:jc w:val="center"/>
              <w:rPr>
                <w:rFonts w:ascii="Arial" w:hAnsi="Arial" w:cs="Arial"/>
              </w:rPr>
            </w:pPr>
          </w:p>
        </w:tc>
        <w:tc>
          <w:tcPr>
            <w:tcW w:w="1446"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A4B955D" w14:textId="77777777" w:rsidR="004B6E9F" w:rsidRDefault="007E4BEC">
            <w:pPr>
              <w:keepLines/>
              <w:widowControl w:val="0"/>
              <w:spacing w:before="40" w:after="40" w:line="240" w:lineRule="auto"/>
              <w:ind w:left="116" w:right="100"/>
              <w:jc w:val="right"/>
              <w:rPr>
                <w:rFonts w:ascii="Arial" w:hAnsi="Arial" w:cs="Arial"/>
              </w:rPr>
            </w:pPr>
            <w:r>
              <w:rPr>
                <w:rFonts w:ascii="Arial" w:hAnsi="Arial" w:cs="Arial"/>
                <w:color w:val="000000"/>
                <w:sz w:val="18"/>
                <w:szCs w:val="18"/>
              </w:rPr>
              <w:t>%</w:t>
            </w:r>
          </w:p>
        </w:tc>
        <w:tc>
          <w:tcPr>
            <w:tcW w:w="1794"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60ADC7A2" w14:textId="77777777" w:rsidR="004B6E9F" w:rsidRDefault="007E4BEC">
            <w:pPr>
              <w:widowControl w:val="0"/>
              <w:spacing w:before="40" w:after="40" w:line="240" w:lineRule="auto"/>
              <w:ind w:left="116" w:right="100"/>
              <w:jc w:val="right"/>
              <w:rPr>
                <w:rFonts w:ascii="Arial" w:hAnsi="Arial" w:cs="Arial"/>
              </w:rPr>
            </w:pPr>
            <w:r>
              <w:rPr>
                <w:rFonts w:ascii="Arial" w:hAnsi="Arial" w:cs="Arial"/>
                <w:color w:val="000000"/>
                <w:sz w:val="18"/>
                <w:szCs w:val="18"/>
              </w:rPr>
              <w:t>€</w:t>
            </w:r>
          </w:p>
        </w:tc>
      </w:tr>
      <w:tr w:rsidR="004B6E9F" w14:paraId="49B669BD" w14:textId="77777777">
        <w:tc>
          <w:tcPr>
            <w:tcW w:w="1242" w:type="dxa"/>
            <w:tcBorders>
              <w:top w:val="single" w:sz="6" w:space="0" w:color="C0C0C0"/>
              <w:left w:val="single" w:sz="6" w:space="0" w:color="C0C0C0"/>
              <w:bottom w:val="single" w:sz="6" w:space="0" w:color="C0C0C0"/>
              <w:right w:val="single" w:sz="6" w:space="0" w:color="C0C0C0"/>
            </w:tcBorders>
            <w:shd w:val="clear" w:color="auto" w:fill="FFFFFF"/>
            <w:vAlign w:val="center"/>
          </w:tcPr>
          <w:p w14:paraId="2786B990" w14:textId="77777777" w:rsidR="004B6E9F" w:rsidRDefault="007E4BEC">
            <w:pPr>
              <w:keepLines/>
              <w:widowControl w:val="0"/>
              <w:spacing w:before="40" w:after="40" w:line="240" w:lineRule="auto"/>
              <w:ind w:left="108" w:right="106"/>
              <w:jc w:val="center"/>
              <w:rPr>
                <w:rFonts w:ascii="Arial" w:hAnsi="Arial" w:cs="Arial"/>
              </w:rPr>
            </w:pPr>
            <w:r>
              <w:rPr>
                <w:rFonts w:ascii="Arial" w:hAnsi="Arial" w:cs="Arial"/>
                <w:color w:val="000000"/>
                <w:sz w:val="18"/>
                <w:szCs w:val="18"/>
              </w:rPr>
              <w:t>Cotraitant 4</w:t>
            </w:r>
          </w:p>
        </w:tc>
        <w:tc>
          <w:tcPr>
            <w:tcW w:w="4865" w:type="dxa"/>
            <w:tcBorders>
              <w:top w:val="single" w:sz="6" w:space="0" w:color="C0C0C0"/>
              <w:left w:val="single" w:sz="6" w:space="0" w:color="C0C0C0"/>
              <w:bottom w:val="single" w:sz="6" w:space="0" w:color="C0C0C0"/>
              <w:right w:val="single" w:sz="12" w:space="0" w:color="C0C0C0"/>
            </w:tcBorders>
            <w:shd w:val="clear" w:color="auto" w:fill="FFFFFF"/>
            <w:vAlign w:val="center"/>
          </w:tcPr>
          <w:p w14:paraId="76898208" w14:textId="77777777" w:rsidR="004B6E9F" w:rsidRDefault="004B6E9F">
            <w:pPr>
              <w:keepLines/>
              <w:widowControl w:val="0"/>
              <w:spacing w:before="40" w:after="40" w:line="240" w:lineRule="auto"/>
              <w:ind w:left="108" w:right="106"/>
              <w:jc w:val="center"/>
              <w:rPr>
                <w:rFonts w:ascii="Arial" w:hAnsi="Arial" w:cs="Arial"/>
              </w:rPr>
            </w:pPr>
          </w:p>
        </w:tc>
        <w:tc>
          <w:tcPr>
            <w:tcW w:w="1446"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44E5A01" w14:textId="77777777" w:rsidR="004B6E9F" w:rsidRDefault="007E4BEC">
            <w:pPr>
              <w:keepLines/>
              <w:widowControl w:val="0"/>
              <w:spacing w:before="40" w:after="40" w:line="240" w:lineRule="auto"/>
              <w:ind w:left="116" w:right="100"/>
              <w:jc w:val="right"/>
              <w:rPr>
                <w:rFonts w:ascii="Arial" w:hAnsi="Arial" w:cs="Arial"/>
              </w:rPr>
            </w:pPr>
            <w:r>
              <w:rPr>
                <w:rFonts w:ascii="Arial" w:hAnsi="Arial" w:cs="Arial"/>
                <w:color w:val="000000"/>
                <w:sz w:val="18"/>
                <w:szCs w:val="18"/>
              </w:rPr>
              <w:t>%</w:t>
            </w:r>
          </w:p>
        </w:tc>
        <w:tc>
          <w:tcPr>
            <w:tcW w:w="1794" w:type="dxa"/>
            <w:tcBorders>
              <w:top w:val="single" w:sz="12" w:space="0" w:color="C0C0C0"/>
              <w:left w:val="single" w:sz="12" w:space="0" w:color="C0C0C0"/>
              <w:bottom w:val="single" w:sz="12" w:space="0" w:color="C0C0C0"/>
              <w:right w:val="single" w:sz="12" w:space="0" w:color="C0C0C0"/>
            </w:tcBorders>
            <w:shd w:val="clear" w:color="auto" w:fill="FFFFFF"/>
            <w:vAlign w:val="center"/>
          </w:tcPr>
          <w:p w14:paraId="1CDF9DD3" w14:textId="77777777" w:rsidR="004B6E9F" w:rsidRDefault="007E4BEC">
            <w:pPr>
              <w:widowControl w:val="0"/>
              <w:spacing w:before="40" w:after="40" w:line="240" w:lineRule="auto"/>
              <w:ind w:left="116" w:right="100"/>
              <w:jc w:val="right"/>
              <w:rPr>
                <w:rFonts w:ascii="Arial" w:hAnsi="Arial" w:cs="Arial"/>
              </w:rPr>
            </w:pPr>
            <w:r>
              <w:rPr>
                <w:rFonts w:ascii="Arial" w:hAnsi="Arial" w:cs="Arial"/>
                <w:color w:val="000000"/>
                <w:sz w:val="18"/>
                <w:szCs w:val="18"/>
              </w:rPr>
              <w:t>€</w:t>
            </w:r>
          </w:p>
        </w:tc>
      </w:tr>
    </w:tbl>
    <w:p w14:paraId="76035970" w14:textId="77777777" w:rsidR="004B6E9F" w:rsidRDefault="004B6E9F">
      <w:pPr>
        <w:keepLines/>
        <w:widowControl w:val="0"/>
        <w:spacing w:after="0" w:line="240" w:lineRule="auto"/>
        <w:ind w:left="117" w:right="111"/>
        <w:rPr>
          <w:rFonts w:ascii="Arial" w:hAnsi="Arial" w:cs="Arial"/>
          <w:color w:val="000000"/>
          <w:sz w:val="18"/>
          <w:szCs w:val="18"/>
        </w:rPr>
      </w:pPr>
    </w:p>
    <w:p w14:paraId="798B1F76" w14:textId="77777777" w:rsidR="0065297F" w:rsidRDefault="0065297F" w:rsidP="00BE7A6B">
      <w:pPr>
        <w:keepLines/>
        <w:widowControl w:val="0"/>
        <w:spacing w:after="0" w:line="240" w:lineRule="auto"/>
        <w:ind w:right="111"/>
        <w:rPr>
          <w:rFonts w:cs="Times New Roman"/>
          <w:color w:val="000000"/>
          <w:sz w:val="20"/>
          <w:szCs w:val="20"/>
        </w:rPr>
      </w:pPr>
    </w:p>
    <w:p w14:paraId="6942E2C8" w14:textId="77777777" w:rsidR="0065297F" w:rsidRPr="00BE7A6B" w:rsidRDefault="0065297F" w:rsidP="0065297F">
      <w:pPr>
        <w:keepLines/>
        <w:widowControl w:val="0"/>
        <w:tabs>
          <w:tab w:val="left" w:pos="3931"/>
          <w:tab w:val="left" w:pos="4138"/>
        </w:tabs>
        <w:autoSpaceDE w:val="0"/>
        <w:autoSpaceDN w:val="0"/>
        <w:adjustRightInd w:val="0"/>
        <w:spacing w:after="0" w:line="240" w:lineRule="auto"/>
        <w:ind w:right="111"/>
        <w:rPr>
          <w:rFonts w:ascii="Arial" w:hAnsi="Arial" w:cs="Arial"/>
          <w:bCs/>
        </w:rPr>
      </w:pPr>
      <w:r w:rsidRPr="00BE7A6B">
        <w:rPr>
          <w:rFonts w:ascii="Arial" w:hAnsi="Arial" w:cs="Arial"/>
          <w:bCs/>
        </w:rPr>
        <w:t>Délais de livraison : …………………………………………</w:t>
      </w:r>
      <w:proofErr w:type="gramStart"/>
      <w:r w:rsidRPr="00BE7A6B">
        <w:rPr>
          <w:rFonts w:ascii="Arial" w:hAnsi="Arial" w:cs="Arial"/>
          <w:bCs/>
        </w:rPr>
        <w:t>…….</w:t>
      </w:r>
      <w:proofErr w:type="gramEnd"/>
      <w:r w:rsidRPr="00BE7A6B">
        <w:rPr>
          <w:rFonts w:ascii="Arial" w:hAnsi="Arial" w:cs="Arial"/>
          <w:bCs/>
        </w:rPr>
        <w:t>.</w:t>
      </w:r>
    </w:p>
    <w:p w14:paraId="460308AB" w14:textId="77777777" w:rsidR="0065297F" w:rsidRPr="00556A26" w:rsidRDefault="0065297F" w:rsidP="0065297F">
      <w:pPr>
        <w:keepLines/>
        <w:widowControl w:val="0"/>
        <w:tabs>
          <w:tab w:val="left" w:pos="3931"/>
          <w:tab w:val="left" w:pos="4138"/>
        </w:tabs>
        <w:autoSpaceDE w:val="0"/>
        <w:autoSpaceDN w:val="0"/>
        <w:adjustRightInd w:val="0"/>
        <w:spacing w:after="0" w:line="240" w:lineRule="auto"/>
        <w:ind w:left="117" w:right="111"/>
        <w:rPr>
          <w:rFonts w:ascii="Arial" w:hAnsi="Arial" w:cs="Arial"/>
          <w:b/>
          <w:bCs/>
        </w:rPr>
      </w:pPr>
    </w:p>
    <w:p w14:paraId="7D70652E" w14:textId="77777777" w:rsidR="00BE7A6B" w:rsidRPr="00BE7A6B" w:rsidRDefault="00BE7A6B" w:rsidP="00BE7A6B">
      <w:pPr>
        <w:rPr>
          <w:rFonts w:ascii="Arial" w:hAnsi="Arial" w:cs="Arial"/>
        </w:rPr>
      </w:pPr>
      <w:r w:rsidRPr="00BE7A6B">
        <w:rPr>
          <w:rFonts w:ascii="Arial" w:hAnsi="Arial" w:cs="Arial"/>
        </w:rPr>
        <w:t>D</w:t>
      </w:r>
      <w:r w:rsidR="005D3541">
        <w:rPr>
          <w:rFonts w:ascii="Arial" w:hAnsi="Arial" w:cs="Arial"/>
        </w:rPr>
        <w:t xml:space="preserve">urée </w:t>
      </w:r>
      <w:r w:rsidRPr="00BE7A6B">
        <w:rPr>
          <w:rFonts w:ascii="Arial" w:hAnsi="Arial" w:cs="Arial"/>
        </w:rPr>
        <w:t>de garantie</w:t>
      </w:r>
      <w:r w:rsidR="005D3541">
        <w:rPr>
          <w:rFonts w:ascii="Arial" w:hAnsi="Arial" w:cs="Arial"/>
        </w:rPr>
        <w:t xml:space="preserve"> : </w:t>
      </w:r>
      <w:r w:rsidRPr="00BE7A6B">
        <w:rPr>
          <w:rFonts w:ascii="Arial" w:hAnsi="Arial" w:cs="Arial"/>
        </w:rPr>
        <w:t>………………………………………</w:t>
      </w:r>
      <w:proofErr w:type="gramStart"/>
      <w:r w:rsidR="005D3541">
        <w:rPr>
          <w:rFonts w:ascii="Arial" w:hAnsi="Arial" w:cs="Arial"/>
        </w:rPr>
        <w:t>…….</w:t>
      </w:r>
      <w:proofErr w:type="gramEnd"/>
      <w:r w:rsidRPr="00BE7A6B">
        <w:rPr>
          <w:rFonts w:ascii="Arial" w:hAnsi="Arial" w:cs="Arial"/>
        </w:rPr>
        <w:t>….</w:t>
      </w:r>
    </w:p>
    <w:p w14:paraId="5BE6867A" w14:textId="77777777" w:rsidR="0065297F" w:rsidRDefault="0065297F">
      <w:pPr>
        <w:keepLines/>
        <w:widowControl w:val="0"/>
        <w:spacing w:after="0" w:line="240" w:lineRule="auto"/>
        <w:ind w:left="117" w:right="111"/>
        <w:rPr>
          <w:rFonts w:cs="Times New Roman"/>
          <w:color w:val="000000"/>
          <w:sz w:val="20"/>
          <w:szCs w:val="20"/>
        </w:rPr>
      </w:pPr>
    </w:p>
    <w:p w14:paraId="35C1DE66" w14:textId="77777777" w:rsidR="004B6E9F" w:rsidRDefault="007E4BEC">
      <w:pPr>
        <w:keepLines/>
        <w:widowControl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697DADFE" w14:textId="77777777" w:rsidR="0065297F" w:rsidRDefault="0065297F">
      <w:pPr>
        <w:keepLines/>
        <w:widowControl w:val="0"/>
        <w:spacing w:after="0" w:line="240" w:lineRule="auto"/>
        <w:ind w:left="117" w:right="111"/>
        <w:rPr>
          <w:rFonts w:ascii="Arial" w:hAnsi="Arial" w:cs="Arial"/>
          <w:i/>
          <w:iCs/>
          <w:color w:val="000000"/>
          <w:sz w:val="16"/>
          <w:szCs w:val="16"/>
        </w:rPr>
      </w:pPr>
    </w:p>
    <w:tbl>
      <w:tblPr>
        <w:tblW w:w="9396" w:type="dxa"/>
        <w:tblInd w:w="9" w:type="dxa"/>
        <w:tblLayout w:type="fixed"/>
        <w:tblCellMar>
          <w:left w:w="0" w:type="dxa"/>
          <w:right w:w="0" w:type="dxa"/>
        </w:tblCellMar>
        <w:tblLook w:val="0000" w:firstRow="0" w:lastRow="0" w:firstColumn="0" w:lastColumn="0" w:noHBand="0" w:noVBand="0"/>
      </w:tblPr>
      <w:tblGrid>
        <w:gridCol w:w="4440"/>
        <w:gridCol w:w="4956"/>
      </w:tblGrid>
      <w:tr w:rsidR="00BE7A6B" w14:paraId="267A399A" w14:textId="77777777" w:rsidTr="00BE7A6B">
        <w:tc>
          <w:tcPr>
            <w:tcW w:w="4440" w:type="dxa"/>
            <w:tcBorders>
              <w:top w:val="nil"/>
              <w:left w:val="nil"/>
              <w:bottom w:val="nil"/>
              <w:right w:val="single" w:sz="4" w:space="0" w:color="C0C0C0"/>
            </w:tcBorders>
            <w:shd w:val="clear" w:color="auto" w:fill="FFFFFF"/>
          </w:tcPr>
          <w:p w14:paraId="1588D94B" w14:textId="77777777" w:rsidR="00BE7A6B" w:rsidRDefault="00BE7A6B" w:rsidP="0018009C">
            <w:pPr>
              <w:keepLines/>
              <w:widowControl w:val="0"/>
              <w:autoSpaceDE w:val="0"/>
              <w:autoSpaceDN w:val="0"/>
              <w:adjustRightInd w:val="0"/>
              <w:spacing w:after="0" w:line="240" w:lineRule="auto"/>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3E04DAED"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16"/>
                <w:szCs w:val="16"/>
              </w:rPr>
            </w:pPr>
          </w:p>
          <w:p w14:paraId="5B4F9747"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20"/>
                <w:szCs w:val="20"/>
              </w:rPr>
            </w:pPr>
            <w:r>
              <w:rPr>
                <w:rFonts w:ascii="Arial" w:hAnsi="Arial" w:cs="Arial"/>
                <w:b/>
                <w:bCs/>
                <w:color w:val="000000"/>
                <w:sz w:val="20"/>
                <w:szCs w:val="20"/>
              </w:rPr>
              <w:t>A</w:t>
            </w:r>
            <w:r>
              <w:rPr>
                <w:rFonts w:ascii="Arial" w:hAnsi="Arial" w:cs="Arial"/>
                <w:color w:val="000000"/>
                <w:sz w:val="20"/>
                <w:szCs w:val="20"/>
              </w:rPr>
              <w:t xml:space="preserve"> ……………………………</w:t>
            </w:r>
            <w:proofErr w:type="gramStart"/>
            <w:r>
              <w:rPr>
                <w:rFonts w:ascii="Arial" w:hAnsi="Arial" w:cs="Arial"/>
                <w:color w:val="000000"/>
                <w:sz w:val="20"/>
                <w:szCs w:val="20"/>
              </w:rPr>
              <w:t>… ,</w:t>
            </w:r>
            <w:proofErr w:type="gramEnd"/>
            <w:r>
              <w:rPr>
                <w:rFonts w:ascii="Arial" w:hAnsi="Arial" w:cs="Arial"/>
                <w:color w:val="000000"/>
                <w:sz w:val="20"/>
                <w:szCs w:val="20"/>
              </w:rPr>
              <w:t xml:space="preserve"> </w:t>
            </w:r>
            <w:r>
              <w:rPr>
                <w:rFonts w:ascii="Arial" w:hAnsi="Arial" w:cs="Arial"/>
                <w:b/>
                <w:bCs/>
                <w:color w:val="000000"/>
                <w:sz w:val="20"/>
                <w:szCs w:val="20"/>
              </w:rPr>
              <w:t>le</w:t>
            </w:r>
            <w:r>
              <w:rPr>
                <w:rFonts w:ascii="Arial" w:hAnsi="Arial" w:cs="Arial"/>
                <w:color w:val="000000"/>
                <w:sz w:val="20"/>
                <w:szCs w:val="20"/>
              </w:rPr>
              <w:t xml:space="preserve"> …………………</w:t>
            </w:r>
          </w:p>
          <w:p w14:paraId="176B6F30"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20"/>
                <w:szCs w:val="20"/>
              </w:rPr>
            </w:pPr>
          </w:p>
          <w:p w14:paraId="0F954999"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20"/>
                <w:szCs w:val="20"/>
              </w:rPr>
            </w:pPr>
          </w:p>
          <w:p w14:paraId="6D353F28" w14:textId="77777777" w:rsidR="00BE7A6B" w:rsidRDefault="00BE7A6B" w:rsidP="0018009C">
            <w:pPr>
              <w:keepLines/>
              <w:widowControl w:val="0"/>
              <w:autoSpaceDE w:val="0"/>
              <w:autoSpaceDN w:val="0"/>
              <w:adjustRightInd w:val="0"/>
              <w:spacing w:after="0" w:line="240" w:lineRule="auto"/>
              <w:ind w:left="108" w:right="92"/>
              <w:rPr>
                <w:rFonts w:ascii="Arial" w:hAnsi="Arial" w:cs="Arial"/>
                <w:b/>
                <w:bCs/>
                <w:color w:val="000000"/>
                <w:sz w:val="20"/>
                <w:szCs w:val="20"/>
              </w:rPr>
            </w:pPr>
            <w:r>
              <w:rPr>
                <w:rFonts w:ascii="Arial" w:hAnsi="Arial" w:cs="Arial"/>
                <w:b/>
                <w:bCs/>
                <w:color w:val="000000"/>
                <w:sz w:val="20"/>
                <w:szCs w:val="20"/>
              </w:rPr>
              <w:t>Signature du (des) prestataire(s) :</w:t>
            </w:r>
          </w:p>
          <w:p w14:paraId="2EC4D3CC"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16"/>
                <w:szCs w:val="16"/>
              </w:rPr>
            </w:pPr>
          </w:p>
          <w:p w14:paraId="4FFE1319" w14:textId="77777777" w:rsidR="00BE7A6B" w:rsidRDefault="00BE7A6B" w:rsidP="0018009C">
            <w:pPr>
              <w:keepLines/>
              <w:widowControl w:val="0"/>
              <w:autoSpaceDE w:val="0"/>
              <w:autoSpaceDN w:val="0"/>
              <w:adjustRightInd w:val="0"/>
              <w:spacing w:after="0" w:line="240" w:lineRule="auto"/>
              <w:ind w:right="92"/>
              <w:rPr>
                <w:rFonts w:ascii="Arial" w:hAnsi="Arial" w:cs="Arial"/>
                <w:color w:val="000000"/>
                <w:sz w:val="16"/>
                <w:szCs w:val="16"/>
              </w:rPr>
            </w:pPr>
          </w:p>
          <w:p w14:paraId="612F85B0"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16"/>
                <w:szCs w:val="16"/>
              </w:rPr>
            </w:pPr>
          </w:p>
          <w:p w14:paraId="7728A872"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16"/>
                <w:szCs w:val="16"/>
              </w:rPr>
            </w:pPr>
          </w:p>
          <w:p w14:paraId="6DD312C0" w14:textId="77777777" w:rsidR="00BE7A6B" w:rsidRDefault="00BE7A6B" w:rsidP="0018009C">
            <w:pPr>
              <w:keepLines/>
              <w:widowControl w:val="0"/>
              <w:autoSpaceDE w:val="0"/>
              <w:autoSpaceDN w:val="0"/>
              <w:adjustRightInd w:val="0"/>
              <w:spacing w:after="0" w:line="240" w:lineRule="auto"/>
              <w:ind w:left="108" w:right="92"/>
              <w:rPr>
                <w:rFonts w:ascii="Arial" w:hAnsi="Arial" w:cs="Arial"/>
                <w:color w:val="000000"/>
                <w:sz w:val="16"/>
                <w:szCs w:val="16"/>
              </w:rPr>
            </w:pPr>
          </w:p>
          <w:p w14:paraId="55833AF9" w14:textId="77777777" w:rsidR="00BE7A6B" w:rsidRDefault="00BE7A6B" w:rsidP="00BE7A6B">
            <w:pPr>
              <w:keepLines/>
              <w:widowControl w:val="0"/>
              <w:autoSpaceDE w:val="0"/>
              <w:autoSpaceDN w:val="0"/>
              <w:adjustRightInd w:val="0"/>
              <w:spacing w:after="0" w:line="240" w:lineRule="auto"/>
              <w:ind w:right="92"/>
              <w:rPr>
                <w:rFonts w:ascii="Arial" w:hAnsi="Arial" w:cs="Arial"/>
              </w:rPr>
            </w:pPr>
          </w:p>
        </w:tc>
      </w:tr>
    </w:tbl>
    <w:p w14:paraId="3A0085F0" w14:textId="77777777" w:rsidR="0065297F" w:rsidRPr="005D3541" w:rsidRDefault="0065297F" w:rsidP="005D3541">
      <w:r w:rsidRPr="0065297F">
        <w:rPr>
          <w:rFonts w:ascii="Arial" w:hAnsi="Arial" w:cs="Arial"/>
          <w:b/>
          <w:bCs/>
          <w:color w:val="000000"/>
          <w:sz w:val="16"/>
          <w:szCs w:val="16"/>
          <w:u w:val="single"/>
        </w:rPr>
        <w:t xml:space="preserve"> </w:t>
      </w:r>
    </w:p>
    <w:p w14:paraId="411F1C7B" w14:textId="77777777" w:rsidR="00900288" w:rsidRPr="0065297F" w:rsidRDefault="00900288">
      <w:pPr>
        <w:keepLines/>
        <w:widowControl w:val="0"/>
        <w:spacing w:after="0" w:line="240" w:lineRule="auto"/>
        <w:ind w:left="117" w:right="111"/>
        <w:rPr>
          <w:rFonts w:ascii="Arial" w:hAnsi="Arial" w:cs="Arial"/>
          <w:color w:val="000000"/>
          <w:sz w:val="16"/>
          <w:szCs w:val="16"/>
          <w:u w:val="single"/>
        </w:rPr>
      </w:pPr>
    </w:p>
    <w:tbl>
      <w:tblPr>
        <w:tblW w:w="9212" w:type="dxa"/>
        <w:tblInd w:w="9" w:type="dxa"/>
        <w:tblCellMar>
          <w:left w:w="0" w:type="dxa"/>
          <w:right w:w="0" w:type="dxa"/>
        </w:tblCellMar>
        <w:tblLook w:val="0000" w:firstRow="0" w:lastRow="0" w:firstColumn="0" w:lastColumn="0" w:noHBand="0" w:noVBand="0"/>
      </w:tblPr>
      <w:tblGrid>
        <w:gridCol w:w="9212"/>
      </w:tblGrid>
      <w:tr w:rsidR="004B6E9F" w14:paraId="1943D377" w14:textId="77777777">
        <w:tc>
          <w:tcPr>
            <w:tcW w:w="9212" w:type="dxa"/>
            <w:shd w:val="clear" w:color="auto" w:fill="E6E6E6"/>
          </w:tcPr>
          <w:p w14:paraId="619481C8" w14:textId="77777777" w:rsidR="004B6E9F" w:rsidRDefault="00900288">
            <w:pPr>
              <w:pageBreakBefore/>
              <w:widowControl w:val="0"/>
              <w:spacing w:after="0" w:line="240" w:lineRule="auto"/>
              <w:ind w:left="108" w:right="96"/>
              <w:rPr>
                <w:rFonts w:ascii="Arial" w:hAnsi="Arial" w:cs="Arial"/>
              </w:rPr>
            </w:pPr>
            <w:r w:rsidRPr="00900288">
              <w:rPr>
                <w:rFonts w:ascii="Arial" w:hAnsi="Arial" w:cs="Arial"/>
                <w:b/>
                <w:bCs/>
                <w:color w:val="000000"/>
                <w:highlight w:val="yellow"/>
              </w:rPr>
              <w:lastRenderedPageBreak/>
              <w:t>C</w:t>
            </w:r>
            <w:r w:rsidR="007E4BEC" w:rsidRPr="00900288">
              <w:rPr>
                <w:rFonts w:ascii="Arial" w:hAnsi="Arial" w:cs="Arial"/>
                <w:b/>
                <w:bCs/>
                <w:color w:val="000000"/>
                <w:highlight w:val="yellow"/>
              </w:rPr>
              <w:t>- Décision du pouvoir adjudicateur</w:t>
            </w:r>
          </w:p>
        </w:tc>
      </w:tr>
    </w:tbl>
    <w:p w14:paraId="5A142EBB" w14:textId="77777777" w:rsidR="004B6E9F" w:rsidRDefault="004B6E9F">
      <w:pPr>
        <w:keepLines/>
        <w:widowControl w:val="0"/>
        <w:spacing w:after="0" w:line="240" w:lineRule="auto"/>
        <w:ind w:left="117" w:right="111"/>
        <w:rPr>
          <w:rFonts w:ascii="Arial" w:hAnsi="Arial" w:cs="Arial"/>
          <w:color w:val="000000"/>
          <w:sz w:val="18"/>
          <w:szCs w:val="18"/>
        </w:rPr>
      </w:pPr>
    </w:p>
    <w:p w14:paraId="5351A61B" w14:textId="77777777" w:rsidR="00900288" w:rsidRDefault="00900288" w:rsidP="00900288">
      <w:pPr>
        <w:keepLines/>
        <w:widowControl w:val="0"/>
        <w:autoSpaceDE w:val="0"/>
        <w:autoSpaceDN w:val="0"/>
        <w:adjustRightInd w:val="0"/>
        <w:ind w:right="96"/>
        <w:rPr>
          <w:rFonts w:ascii="Arial" w:hAnsi="Arial" w:cs="Arial"/>
          <w:b/>
          <w:bCs/>
          <w:color w:val="000000"/>
        </w:rPr>
      </w:pPr>
    </w:p>
    <w:p w14:paraId="7E5E4268" w14:textId="77777777" w:rsidR="004B6E9F" w:rsidRPr="00900288" w:rsidRDefault="00900288" w:rsidP="00900288">
      <w:pPr>
        <w:keepLines/>
        <w:widowControl w:val="0"/>
        <w:spacing w:after="0" w:line="240" w:lineRule="auto"/>
        <w:ind w:left="117" w:right="111"/>
        <w:rPr>
          <w:rFonts w:ascii="Arial" w:hAnsi="Arial" w:cs="Arial"/>
          <w:b/>
          <w:bCs/>
          <w:color w:val="000000"/>
        </w:rPr>
      </w:pPr>
      <w:r w:rsidRPr="00900288">
        <w:rPr>
          <w:rFonts w:ascii="Arial" w:hAnsi="Arial" w:cs="Arial"/>
          <w:b/>
          <w:bCs/>
          <w:color w:val="000000"/>
          <w:highlight w:val="yellow"/>
        </w:rPr>
        <w:t xml:space="preserve">1- </w:t>
      </w:r>
      <w:r w:rsidR="007E4BEC" w:rsidRPr="00900288">
        <w:rPr>
          <w:rFonts w:ascii="Arial" w:hAnsi="Arial" w:cs="Arial"/>
          <w:b/>
          <w:bCs/>
          <w:color w:val="000000"/>
          <w:highlight w:val="yellow"/>
        </w:rPr>
        <w:t>La présente offre est acceptée :</w:t>
      </w:r>
    </w:p>
    <w:p w14:paraId="01267F81" w14:textId="77777777" w:rsidR="004B6E9F" w:rsidRDefault="004B6E9F">
      <w:pPr>
        <w:keepLines/>
        <w:widowControl w:val="0"/>
        <w:spacing w:after="0" w:line="240" w:lineRule="auto"/>
        <w:ind w:left="117" w:right="111"/>
        <w:rPr>
          <w:rFonts w:ascii="Arial" w:hAnsi="Arial" w:cs="Arial"/>
          <w:color w:val="000000"/>
          <w:sz w:val="20"/>
          <w:szCs w:val="20"/>
        </w:rPr>
      </w:pPr>
    </w:p>
    <w:tbl>
      <w:tblPr>
        <w:tblW w:w="3892" w:type="dxa"/>
        <w:tblInd w:w="109" w:type="dxa"/>
        <w:tblBorders>
          <w:top w:val="single" w:sz="4" w:space="0" w:color="000000"/>
          <w:left w:val="single" w:sz="4" w:space="0" w:color="000000"/>
          <w:bottom w:val="single" w:sz="6" w:space="0" w:color="000000"/>
          <w:right w:val="single" w:sz="4" w:space="0" w:color="000000"/>
          <w:insideH w:val="single" w:sz="6" w:space="0" w:color="000000"/>
          <w:insideV w:val="single" w:sz="4" w:space="0" w:color="000000"/>
        </w:tblBorders>
        <w:tblCellMar>
          <w:left w:w="0" w:type="dxa"/>
          <w:right w:w="0" w:type="dxa"/>
        </w:tblCellMar>
        <w:tblLook w:val="0000" w:firstRow="0" w:lastRow="0" w:firstColumn="0" w:lastColumn="0" w:noHBand="0" w:noVBand="0"/>
      </w:tblPr>
      <w:tblGrid>
        <w:gridCol w:w="349"/>
        <w:gridCol w:w="3543"/>
      </w:tblGrid>
      <w:tr w:rsidR="004B6E9F" w14:paraId="11D07445" w14:textId="77777777" w:rsidTr="00D84EBE">
        <w:tc>
          <w:tcPr>
            <w:tcW w:w="3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624BF" w14:textId="77777777" w:rsidR="004B6E9F" w:rsidRDefault="004B6E9F">
            <w:pPr>
              <w:keepLines/>
              <w:widowControl w:val="0"/>
              <w:spacing w:after="0" w:line="240" w:lineRule="auto"/>
              <w:ind w:left="117" w:right="111"/>
              <w:rPr>
                <w:rFonts w:ascii="Arial" w:hAnsi="Arial" w:cs="Arial"/>
              </w:rPr>
            </w:pPr>
          </w:p>
        </w:tc>
        <w:tc>
          <w:tcPr>
            <w:tcW w:w="3543" w:type="dxa"/>
            <w:tcBorders>
              <w:top w:val="single" w:sz="4" w:space="0" w:color="FFFFFF"/>
              <w:left w:val="single" w:sz="4" w:space="0" w:color="000000"/>
              <w:bottom w:val="single" w:sz="4" w:space="0" w:color="FFFFFF"/>
              <w:right w:val="single" w:sz="4" w:space="0" w:color="FFFFFF"/>
            </w:tcBorders>
            <w:shd w:val="clear" w:color="auto" w:fill="E6E6E6"/>
          </w:tcPr>
          <w:p w14:paraId="49EC85A9" w14:textId="77777777" w:rsidR="004B6E9F" w:rsidRDefault="007E4BEC">
            <w:pPr>
              <w:keepLines/>
              <w:widowControl w:val="0"/>
              <w:spacing w:before="40" w:after="40" w:line="240" w:lineRule="auto"/>
              <w:ind w:left="118" w:right="96"/>
              <w:rPr>
                <w:rFonts w:ascii="Arial" w:hAnsi="Arial" w:cs="Arial"/>
              </w:rPr>
            </w:pPr>
            <w:r>
              <w:rPr>
                <w:rFonts w:ascii="Arial" w:hAnsi="Arial" w:cs="Arial"/>
                <w:color w:val="000000"/>
                <w:sz w:val="20"/>
                <w:szCs w:val="20"/>
              </w:rPr>
              <w:t>Avec sa solution de base</w:t>
            </w:r>
          </w:p>
        </w:tc>
      </w:tr>
    </w:tbl>
    <w:p w14:paraId="050946AC" w14:textId="77777777" w:rsidR="004B6E9F" w:rsidRDefault="004B6E9F">
      <w:pPr>
        <w:keepLines/>
        <w:widowControl w:val="0"/>
        <w:spacing w:after="0" w:line="240" w:lineRule="auto"/>
        <w:ind w:left="117" w:right="111"/>
        <w:rPr>
          <w:rFonts w:ascii="Arial" w:hAnsi="Arial" w:cs="Arial"/>
          <w:color w:val="000000"/>
          <w:sz w:val="4"/>
          <w:szCs w:val="4"/>
        </w:rPr>
      </w:pPr>
    </w:p>
    <w:p w14:paraId="4FE8F286" w14:textId="77777777" w:rsidR="004B6E9F" w:rsidRDefault="004B6E9F">
      <w:pPr>
        <w:keepLines/>
        <w:widowControl w:val="0"/>
        <w:tabs>
          <w:tab w:val="left" w:pos="2103"/>
        </w:tabs>
        <w:spacing w:after="0" w:line="240" w:lineRule="auto"/>
        <w:ind w:right="111"/>
        <w:rPr>
          <w:rFonts w:ascii="Arial" w:hAnsi="Arial" w:cs="Arial"/>
          <w:color w:val="000000"/>
          <w:sz w:val="20"/>
          <w:szCs w:val="20"/>
        </w:rPr>
      </w:pPr>
    </w:p>
    <w:p w14:paraId="36ACE7CE" w14:textId="77777777" w:rsidR="004B6E9F" w:rsidRDefault="004B6E9F">
      <w:pPr>
        <w:widowControl w:val="0"/>
        <w:tabs>
          <w:tab w:val="left" w:pos="2103"/>
        </w:tabs>
        <w:spacing w:after="0" w:line="240" w:lineRule="auto"/>
        <w:ind w:right="111"/>
        <w:rPr>
          <w:rFonts w:ascii="Arial" w:hAnsi="Arial" w:cs="Arial"/>
          <w:color w:val="000000"/>
          <w:sz w:val="20"/>
          <w:szCs w:val="20"/>
        </w:rPr>
      </w:pPr>
    </w:p>
    <w:p w14:paraId="22459D9C" w14:textId="77777777" w:rsidR="00D84EBE" w:rsidRDefault="00D84EBE">
      <w:pPr>
        <w:widowControl w:val="0"/>
        <w:tabs>
          <w:tab w:val="left" w:pos="2103"/>
        </w:tabs>
        <w:spacing w:after="0" w:line="240" w:lineRule="auto"/>
        <w:ind w:left="4677" w:right="111"/>
        <w:rPr>
          <w:rFonts w:ascii="Arial" w:hAnsi="Arial" w:cs="Arial"/>
          <w:color w:val="000000"/>
          <w:sz w:val="20"/>
          <w:szCs w:val="20"/>
        </w:rPr>
      </w:pPr>
    </w:p>
    <w:p w14:paraId="63BC1FFE" w14:textId="77777777" w:rsidR="00900288" w:rsidRPr="005D3541" w:rsidRDefault="00900288" w:rsidP="005D3541">
      <w:pPr>
        <w:pStyle w:val="Corpsdetexte"/>
        <w:rPr>
          <w:rFonts w:ascii="Arial" w:hAnsi="Arial" w:cs="Arial"/>
          <w:spacing w:val="-4"/>
          <w:sz w:val="20"/>
          <w:szCs w:val="20"/>
        </w:rPr>
      </w:pPr>
      <w:r w:rsidRPr="00382F1A">
        <w:rPr>
          <w:rFonts w:ascii="Arial" w:hAnsi="Arial" w:cs="Arial"/>
          <w:spacing w:val="-4"/>
          <w:sz w:val="20"/>
          <w:szCs w:val="20"/>
        </w:rPr>
        <w:t>Pour le montant global et forfaitair</w:t>
      </w:r>
      <w:r>
        <w:rPr>
          <w:rFonts w:ascii="Arial" w:hAnsi="Arial" w:cs="Arial"/>
          <w:spacing w:val="-4"/>
          <w:sz w:val="20"/>
          <w:szCs w:val="20"/>
        </w:rPr>
        <w:t>e suivant :</w:t>
      </w:r>
    </w:p>
    <w:p w14:paraId="43244790" w14:textId="77777777" w:rsidR="00900288" w:rsidRDefault="00900288" w:rsidP="00900288">
      <w:pPr>
        <w:keepLines/>
        <w:widowControl w:val="0"/>
        <w:autoSpaceDE w:val="0"/>
        <w:autoSpaceDN w:val="0"/>
        <w:adjustRightInd w:val="0"/>
        <w:spacing w:after="0" w:line="240" w:lineRule="auto"/>
        <w:ind w:left="117" w:right="111"/>
        <w:rPr>
          <w:rFonts w:ascii="Arial" w:hAnsi="Arial" w:cs="Arial"/>
          <w:b/>
          <w:bCs/>
          <w:color w:val="000000"/>
          <w:sz w:val="18"/>
          <w:szCs w:val="18"/>
        </w:rPr>
      </w:pPr>
      <w:r>
        <w:rPr>
          <w:rFonts w:ascii="Arial" w:hAnsi="Arial" w:cs="Arial"/>
          <w:b/>
          <w:bCs/>
          <w:color w:val="000000"/>
          <w:sz w:val="18"/>
          <w:szCs w:val="18"/>
        </w:rPr>
        <w:t>Montant total du marché</w:t>
      </w:r>
      <w:r w:rsidR="005D3541">
        <w:rPr>
          <w:rFonts w:ascii="Arial" w:hAnsi="Arial" w:cs="Arial"/>
          <w:b/>
          <w:bCs/>
          <w:color w:val="000000"/>
          <w:sz w:val="18"/>
          <w:szCs w:val="18"/>
        </w:rPr>
        <w:t> :</w:t>
      </w:r>
    </w:p>
    <w:p w14:paraId="61DA358E" w14:textId="77777777" w:rsidR="00900288" w:rsidRDefault="00900288" w:rsidP="00900288">
      <w:pPr>
        <w:keepLines/>
        <w:widowControl w:val="0"/>
        <w:autoSpaceDE w:val="0"/>
        <w:autoSpaceDN w:val="0"/>
        <w:adjustRightInd w:val="0"/>
        <w:spacing w:after="0" w:line="240" w:lineRule="auto"/>
        <w:ind w:left="117" w:right="111"/>
        <w:rPr>
          <w:rFonts w:ascii="Arial" w:hAnsi="Arial" w:cs="Arial"/>
        </w:rPr>
      </w:pPr>
    </w:p>
    <w:tbl>
      <w:tblPr>
        <w:tblW w:w="0" w:type="auto"/>
        <w:tblInd w:w="1" w:type="dxa"/>
        <w:tblLayout w:type="fixed"/>
        <w:tblCellMar>
          <w:left w:w="0" w:type="dxa"/>
          <w:right w:w="0" w:type="dxa"/>
        </w:tblCellMar>
        <w:tblLook w:val="0000" w:firstRow="0" w:lastRow="0" w:firstColumn="0" w:lastColumn="0" w:noHBand="0" w:noVBand="0"/>
      </w:tblPr>
      <w:tblGrid>
        <w:gridCol w:w="5778"/>
        <w:gridCol w:w="3570"/>
      </w:tblGrid>
      <w:tr w:rsidR="00900288" w14:paraId="0CECC7A2" w14:textId="77777777" w:rsidTr="008F201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0B45650D" w14:textId="77777777" w:rsidR="00900288" w:rsidRDefault="00900288" w:rsidP="008F2013">
            <w:pPr>
              <w:keepLines/>
              <w:widowControl w:val="0"/>
              <w:autoSpaceDE w:val="0"/>
              <w:autoSpaceDN w:val="0"/>
              <w:adjustRightInd w:val="0"/>
              <w:spacing w:before="60" w:after="60" w:line="240" w:lineRule="auto"/>
              <w:ind w:left="108" w:right="90"/>
              <w:rPr>
                <w:rFonts w:ascii="Arial" w:hAnsi="Arial" w:cs="Arial"/>
              </w:rPr>
            </w:pPr>
            <w:r>
              <w:rPr>
                <w:rFonts w:ascii="Arial" w:hAnsi="Arial" w:cs="Arial"/>
                <w:color w:val="000000"/>
                <w:sz w:val="18"/>
                <w:szCs w:val="18"/>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0425CBF" w14:textId="77777777" w:rsidR="00900288" w:rsidRDefault="00900288" w:rsidP="008F2013">
            <w:pPr>
              <w:widowControl w:val="0"/>
              <w:autoSpaceDE w:val="0"/>
              <w:autoSpaceDN w:val="0"/>
              <w:adjustRightInd w:val="0"/>
              <w:spacing w:before="60" w:after="60" w:line="240" w:lineRule="auto"/>
              <w:ind w:left="126" w:right="80"/>
              <w:jc w:val="right"/>
              <w:rPr>
                <w:rFonts w:ascii="Arial" w:hAnsi="Arial" w:cs="Arial"/>
              </w:rPr>
            </w:pPr>
            <w:r>
              <w:rPr>
                <w:rFonts w:ascii="Arial" w:hAnsi="Arial" w:cs="Arial"/>
                <w:color w:val="000000"/>
                <w:sz w:val="18"/>
                <w:szCs w:val="18"/>
              </w:rPr>
              <w:t>€</w:t>
            </w:r>
          </w:p>
        </w:tc>
      </w:tr>
      <w:tr w:rsidR="00900288" w14:paraId="3C18D0F3" w14:textId="77777777" w:rsidTr="008F201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2B346D3" w14:textId="77777777" w:rsidR="00900288" w:rsidRDefault="00900288" w:rsidP="008F2013">
            <w:pPr>
              <w:keepLines/>
              <w:widowControl w:val="0"/>
              <w:autoSpaceDE w:val="0"/>
              <w:autoSpaceDN w:val="0"/>
              <w:adjustRightInd w:val="0"/>
              <w:spacing w:before="60" w:after="60" w:line="240" w:lineRule="auto"/>
              <w:ind w:left="108" w:right="90"/>
              <w:rPr>
                <w:rFonts w:ascii="Arial" w:hAnsi="Arial" w:cs="Arial"/>
              </w:rPr>
            </w:pPr>
            <w:r>
              <w:rPr>
                <w:rFonts w:ascii="Arial" w:hAnsi="Arial" w:cs="Arial"/>
                <w:color w:val="000000"/>
                <w:sz w:val="18"/>
                <w:szCs w:val="18"/>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2B104FA" w14:textId="77777777" w:rsidR="00900288" w:rsidRDefault="00900288" w:rsidP="008F2013">
            <w:pPr>
              <w:widowControl w:val="0"/>
              <w:tabs>
                <w:tab w:val="left" w:pos="3330"/>
              </w:tabs>
              <w:autoSpaceDE w:val="0"/>
              <w:autoSpaceDN w:val="0"/>
              <w:adjustRightInd w:val="0"/>
              <w:spacing w:before="60" w:after="60" w:line="240" w:lineRule="auto"/>
              <w:ind w:left="126" w:right="85"/>
              <w:jc w:val="right"/>
              <w:rPr>
                <w:rFonts w:ascii="Arial" w:hAnsi="Arial" w:cs="Arial"/>
              </w:rPr>
            </w:pPr>
            <w:r>
              <w:rPr>
                <w:rFonts w:ascii="Arial" w:hAnsi="Arial" w:cs="Arial"/>
                <w:color w:val="000000"/>
                <w:sz w:val="18"/>
                <w:szCs w:val="18"/>
              </w:rPr>
              <w:t>20,00%</w:t>
            </w:r>
          </w:p>
        </w:tc>
      </w:tr>
      <w:tr w:rsidR="00900288" w14:paraId="7C7B7C27" w14:textId="77777777" w:rsidTr="008F2013">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F14C3DC" w14:textId="77777777" w:rsidR="00900288" w:rsidRDefault="00900288" w:rsidP="008F2013">
            <w:pPr>
              <w:keepLines/>
              <w:widowControl w:val="0"/>
              <w:autoSpaceDE w:val="0"/>
              <w:autoSpaceDN w:val="0"/>
              <w:adjustRightInd w:val="0"/>
              <w:spacing w:before="60" w:after="60" w:line="240" w:lineRule="auto"/>
              <w:ind w:left="108" w:right="90"/>
              <w:rPr>
                <w:rFonts w:ascii="Arial" w:hAnsi="Arial" w:cs="Arial"/>
              </w:rPr>
            </w:pPr>
            <w:r>
              <w:rPr>
                <w:rFonts w:ascii="Arial" w:hAnsi="Arial" w:cs="Arial"/>
                <w:color w:val="000000"/>
                <w:sz w:val="18"/>
                <w:szCs w:val="18"/>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7AAA90A1" w14:textId="77777777" w:rsidR="00900288" w:rsidRDefault="00900288" w:rsidP="008F2013">
            <w:pPr>
              <w:widowControl w:val="0"/>
              <w:autoSpaceDE w:val="0"/>
              <w:autoSpaceDN w:val="0"/>
              <w:adjustRightInd w:val="0"/>
              <w:spacing w:before="60" w:after="60" w:line="240" w:lineRule="auto"/>
              <w:ind w:left="126" w:right="80"/>
              <w:jc w:val="right"/>
              <w:rPr>
                <w:rFonts w:ascii="Arial" w:hAnsi="Arial" w:cs="Arial"/>
              </w:rPr>
            </w:pPr>
            <w:r>
              <w:rPr>
                <w:rFonts w:ascii="Arial" w:hAnsi="Arial" w:cs="Arial"/>
                <w:color w:val="000000"/>
                <w:sz w:val="18"/>
                <w:szCs w:val="18"/>
              </w:rPr>
              <w:t>€</w:t>
            </w:r>
          </w:p>
        </w:tc>
      </w:tr>
    </w:tbl>
    <w:p w14:paraId="2856D430" w14:textId="77777777" w:rsidR="00900288" w:rsidRDefault="00900288" w:rsidP="00900288">
      <w:pPr>
        <w:keepLines/>
        <w:widowControl w:val="0"/>
        <w:autoSpaceDE w:val="0"/>
        <w:autoSpaceDN w:val="0"/>
        <w:adjustRightInd w:val="0"/>
        <w:spacing w:before="60" w:after="0" w:line="240" w:lineRule="auto"/>
        <w:ind w:left="117" w:right="111"/>
        <w:rPr>
          <w:rFonts w:ascii="Arial" w:hAnsi="Arial" w:cs="Arial"/>
        </w:rPr>
      </w:pPr>
      <w:r>
        <w:rPr>
          <w:rFonts w:ascii="Arial" w:hAnsi="Arial" w:cs="Arial"/>
          <w:i/>
          <w:iCs/>
          <w:color w:val="000000"/>
          <w:sz w:val="18"/>
          <w:szCs w:val="18"/>
        </w:rPr>
        <w:t>Montant global TTC de la variante (en lettres)</w:t>
      </w:r>
    </w:p>
    <w:p w14:paraId="2616FE32" w14:textId="77777777" w:rsidR="00900288" w:rsidRDefault="00900288" w:rsidP="00900288">
      <w:pPr>
        <w:keepLines/>
        <w:widowControl w:val="0"/>
        <w:autoSpaceDE w:val="0"/>
        <w:autoSpaceDN w:val="0"/>
        <w:adjustRightInd w:val="0"/>
        <w:spacing w:after="0" w:line="240" w:lineRule="auto"/>
        <w:ind w:left="117" w:right="111"/>
        <w:rPr>
          <w:rFonts w:ascii="Arial" w:hAnsi="Arial" w:cs="Arial"/>
        </w:rPr>
      </w:pPr>
      <w:r>
        <w:rPr>
          <w:rFonts w:ascii="Arial" w:hAnsi="Arial" w:cs="Arial"/>
          <w:color w:val="000000"/>
          <w:sz w:val="18"/>
          <w:szCs w:val="18"/>
        </w:rPr>
        <w:t>……………………………………………………………………………………………………………………………………………………………………………………………………euros</w:t>
      </w:r>
    </w:p>
    <w:p w14:paraId="5B2285F3" w14:textId="77777777" w:rsidR="00900288" w:rsidRDefault="00900288" w:rsidP="00900288">
      <w:pPr>
        <w:keepLines/>
        <w:widowControl w:val="0"/>
        <w:autoSpaceDE w:val="0"/>
        <w:autoSpaceDN w:val="0"/>
        <w:adjustRightInd w:val="0"/>
        <w:spacing w:after="0" w:line="240" w:lineRule="auto"/>
        <w:ind w:left="117" w:right="111"/>
        <w:rPr>
          <w:rFonts w:ascii="Arial" w:hAnsi="Arial" w:cs="Arial"/>
          <w:color w:val="000000"/>
          <w:sz w:val="18"/>
          <w:szCs w:val="18"/>
        </w:rPr>
      </w:pPr>
    </w:p>
    <w:p w14:paraId="5679A78C" w14:textId="77777777" w:rsidR="00D84EBE" w:rsidRDefault="00D84EBE">
      <w:pPr>
        <w:widowControl w:val="0"/>
        <w:tabs>
          <w:tab w:val="left" w:pos="2103"/>
        </w:tabs>
        <w:spacing w:after="0" w:line="240" w:lineRule="auto"/>
        <w:ind w:left="4677" w:right="111"/>
        <w:rPr>
          <w:rFonts w:ascii="Arial" w:hAnsi="Arial" w:cs="Arial"/>
          <w:color w:val="000000"/>
          <w:sz w:val="20"/>
          <w:szCs w:val="20"/>
        </w:rPr>
      </w:pPr>
    </w:p>
    <w:p w14:paraId="141D91C2" w14:textId="77777777" w:rsidR="00D84EBE" w:rsidRDefault="00D84EBE" w:rsidP="00D84EBE">
      <w:pPr>
        <w:keepLines/>
        <w:widowControl w:val="0"/>
        <w:spacing w:after="0" w:line="240" w:lineRule="auto"/>
        <w:ind w:left="117" w:right="111"/>
        <w:rPr>
          <w:rFonts w:ascii="Arial" w:hAnsi="Arial" w:cs="Arial"/>
          <w:color w:val="000000"/>
          <w:sz w:val="20"/>
          <w:szCs w:val="20"/>
        </w:rPr>
      </w:pPr>
    </w:p>
    <w:p w14:paraId="4D6D8888" w14:textId="77777777" w:rsidR="00D84EBE" w:rsidRDefault="00D84EBE">
      <w:pPr>
        <w:widowControl w:val="0"/>
        <w:tabs>
          <w:tab w:val="left" w:pos="2103"/>
        </w:tabs>
        <w:spacing w:after="0" w:line="240" w:lineRule="auto"/>
        <w:ind w:left="4677" w:right="111"/>
        <w:rPr>
          <w:rFonts w:ascii="Arial" w:hAnsi="Arial" w:cs="Arial"/>
          <w:color w:val="000000"/>
          <w:sz w:val="20"/>
          <w:szCs w:val="20"/>
        </w:rPr>
      </w:pPr>
    </w:p>
    <w:p w14:paraId="7E1BA710" w14:textId="77777777" w:rsidR="00D84EBE" w:rsidRDefault="00D84EBE" w:rsidP="00D84EBE">
      <w:pPr>
        <w:widowControl w:val="0"/>
        <w:tabs>
          <w:tab w:val="left" w:pos="2103"/>
        </w:tabs>
        <w:spacing w:after="0" w:line="240" w:lineRule="auto"/>
        <w:ind w:right="111"/>
        <w:rPr>
          <w:rFonts w:ascii="Arial" w:hAnsi="Arial" w:cs="Arial"/>
          <w:color w:val="000000"/>
          <w:sz w:val="20"/>
          <w:szCs w:val="20"/>
        </w:rPr>
      </w:pPr>
    </w:p>
    <w:p w14:paraId="05E512F8" w14:textId="77777777" w:rsidR="00D84EBE" w:rsidRDefault="00D84EBE">
      <w:pPr>
        <w:widowControl w:val="0"/>
        <w:tabs>
          <w:tab w:val="left" w:pos="2103"/>
        </w:tabs>
        <w:spacing w:after="0" w:line="240" w:lineRule="auto"/>
        <w:ind w:left="4677" w:right="111"/>
        <w:rPr>
          <w:rFonts w:ascii="Arial" w:hAnsi="Arial" w:cs="Arial"/>
          <w:color w:val="000000"/>
          <w:sz w:val="20"/>
          <w:szCs w:val="20"/>
        </w:rPr>
      </w:pPr>
    </w:p>
    <w:p w14:paraId="401554D6" w14:textId="77777777" w:rsidR="004B6E9F" w:rsidRDefault="007E4BEC">
      <w:pPr>
        <w:widowControl w:val="0"/>
        <w:tabs>
          <w:tab w:val="left" w:pos="2103"/>
        </w:tabs>
        <w:spacing w:after="0" w:line="240" w:lineRule="auto"/>
        <w:ind w:left="4677" w:right="111"/>
      </w:pPr>
      <w:r>
        <w:rPr>
          <w:rFonts w:ascii="Arial" w:hAnsi="Arial" w:cs="Arial"/>
          <w:color w:val="000000"/>
          <w:sz w:val="20"/>
          <w:szCs w:val="20"/>
        </w:rPr>
        <w:t xml:space="preserve">A </w:t>
      </w:r>
      <w:r w:rsidR="00FA3B89">
        <w:rPr>
          <w:rFonts w:ascii="Arial" w:hAnsi="Arial" w:cs="Arial"/>
          <w:color w:val="000000"/>
          <w:sz w:val="20"/>
          <w:szCs w:val="20"/>
        </w:rPr>
        <w:t>Gif sur Yvette</w:t>
      </w:r>
      <w:r>
        <w:rPr>
          <w:rFonts w:ascii="Arial" w:hAnsi="Arial" w:cs="Arial"/>
          <w:color w:val="000000"/>
          <w:sz w:val="20"/>
          <w:szCs w:val="20"/>
        </w:rPr>
        <w:t>, le ……………</w:t>
      </w:r>
    </w:p>
    <w:p w14:paraId="0D647E0C" w14:textId="77777777" w:rsidR="00270DBC" w:rsidRPr="00C56F6F" w:rsidRDefault="00270DBC" w:rsidP="00270DBC">
      <w:pPr>
        <w:keepLines/>
        <w:widowControl w:val="0"/>
        <w:autoSpaceDE w:val="0"/>
        <w:autoSpaceDN w:val="0"/>
        <w:adjustRightInd w:val="0"/>
        <w:ind w:left="4677" w:right="111"/>
        <w:rPr>
          <w:rFonts w:asciiTheme="minorHAnsi" w:hAnsiTheme="minorHAnsi" w:cstheme="minorHAnsi"/>
          <w:szCs w:val="22"/>
        </w:rPr>
      </w:pPr>
      <w:r>
        <w:rPr>
          <w:rFonts w:asciiTheme="minorHAnsi" w:hAnsiTheme="minorHAnsi" w:cstheme="minorHAnsi"/>
          <w:color w:val="000000"/>
          <w:szCs w:val="22"/>
        </w:rPr>
        <w:t>M</w:t>
      </w:r>
      <w:r w:rsidR="00461A17">
        <w:rPr>
          <w:rFonts w:asciiTheme="minorHAnsi" w:hAnsiTheme="minorHAnsi" w:cstheme="minorHAnsi"/>
          <w:color w:val="000000"/>
          <w:szCs w:val="22"/>
        </w:rPr>
        <w:t>onsieur Camille GAL</w:t>
      </w:r>
      <w:r w:rsidR="00C015B2">
        <w:rPr>
          <w:rFonts w:asciiTheme="minorHAnsi" w:hAnsiTheme="minorHAnsi" w:cstheme="minorHAnsi"/>
          <w:color w:val="000000"/>
          <w:szCs w:val="22"/>
        </w:rPr>
        <w:t>AP</w:t>
      </w:r>
      <w:r w:rsidRPr="00C56F6F">
        <w:rPr>
          <w:rFonts w:asciiTheme="minorHAnsi" w:hAnsiTheme="minorHAnsi" w:cstheme="minorHAnsi"/>
          <w:color w:val="000000"/>
          <w:szCs w:val="22"/>
        </w:rPr>
        <w:t>, Président de l’Université Paris-Saclay,</w:t>
      </w:r>
    </w:p>
    <w:p w14:paraId="63443FD7" w14:textId="77777777" w:rsidR="004B6E9F" w:rsidRDefault="004B6E9F">
      <w:pPr>
        <w:keepLines/>
        <w:widowControl w:val="0"/>
        <w:spacing w:after="0" w:line="240" w:lineRule="auto"/>
        <w:ind w:left="117" w:right="111" w:firstLine="4536"/>
        <w:rPr>
          <w:rFonts w:ascii="Arial" w:hAnsi="Arial" w:cs="Arial"/>
        </w:rPr>
      </w:pPr>
    </w:p>
    <w:p w14:paraId="4C51FEC2" w14:textId="77777777" w:rsidR="004B6E9F" w:rsidRDefault="004B6E9F">
      <w:pPr>
        <w:keepLines/>
        <w:widowControl w:val="0"/>
        <w:spacing w:after="0" w:line="240" w:lineRule="auto"/>
        <w:ind w:left="117" w:right="111" w:firstLine="4536"/>
        <w:rPr>
          <w:rFonts w:ascii="Arial" w:hAnsi="Arial" w:cs="Arial"/>
        </w:rPr>
      </w:pPr>
    </w:p>
    <w:p w14:paraId="00A748A6" w14:textId="77777777" w:rsidR="004B6E9F" w:rsidRDefault="004B6E9F">
      <w:pPr>
        <w:keepLines/>
        <w:widowControl w:val="0"/>
        <w:spacing w:after="0" w:line="240" w:lineRule="auto"/>
        <w:ind w:left="117" w:right="111" w:firstLine="4536"/>
        <w:rPr>
          <w:rFonts w:ascii="Arial" w:hAnsi="Arial" w:cs="Arial"/>
        </w:rPr>
      </w:pPr>
    </w:p>
    <w:p w14:paraId="2C9AB88F" w14:textId="77777777" w:rsidR="004B6E9F" w:rsidRDefault="004B6E9F">
      <w:pPr>
        <w:keepLines/>
        <w:widowControl w:val="0"/>
        <w:spacing w:after="0" w:line="240" w:lineRule="auto"/>
        <w:ind w:left="117" w:right="111" w:firstLine="4536"/>
        <w:rPr>
          <w:rFonts w:ascii="Arial" w:hAnsi="Arial" w:cs="Arial"/>
        </w:rPr>
      </w:pPr>
    </w:p>
    <w:p w14:paraId="46A71EE4" w14:textId="77777777" w:rsidR="004B6E9F" w:rsidRPr="00C015B2" w:rsidRDefault="00900288" w:rsidP="00C015B2">
      <w:pPr>
        <w:spacing w:after="0" w:line="240" w:lineRule="auto"/>
        <w:rPr>
          <w:rFonts w:ascii="Arial" w:hAnsi="Arial" w:cs="Arial"/>
        </w:rPr>
      </w:pPr>
      <w:r>
        <w:rPr>
          <w:rFonts w:ascii="Arial" w:hAnsi="Arial" w:cs="Arial"/>
        </w:rPr>
        <w:br w:type="page"/>
      </w:r>
    </w:p>
    <w:p w14:paraId="1458E71C" w14:textId="77777777" w:rsidR="004B6E9F" w:rsidRDefault="004B6E9F">
      <w:pPr>
        <w:keepLines/>
        <w:widowControl w:val="0"/>
        <w:spacing w:after="0" w:line="240" w:lineRule="auto"/>
        <w:ind w:left="117" w:right="111"/>
        <w:rPr>
          <w:rFonts w:ascii="Arial" w:hAnsi="Arial" w:cs="Arial"/>
          <w:color w:val="000000"/>
          <w:sz w:val="18"/>
          <w:szCs w:val="18"/>
        </w:rPr>
      </w:pPr>
    </w:p>
    <w:tbl>
      <w:tblPr>
        <w:tblW w:w="9212" w:type="dxa"/>
        <w:tblInd w:w="9" w:type="dxa"/>
        <w:tblCellMar>
          <w:left w:w="0" w:type="dxa"/>
          <w:right w:w="0" w:type="dxa"/>
        </w:tblCellMar>
        <w:tblLook w:val="0000" w:firstRow="0" w:lastRow="0" w:firstColumn="0" w:lastColumn="0" w:noHBand="0" w:noVBand="0"/>
      </w:tblPr>
      <w:tblGrid>
        <w:gridCol w:w="9212"/>
      </w:tblGrid>
      <w:tr w:rsidR="004B6E9F" w14:paraId="6B67F664" w14:textId="77777777">
        <w:tc>
          <w:tcPr>
            <w:tcW w:w="9212" w:type="dxa"/>
            <w:shd w:val="clear" w:color="auto" w:fill="E6E6E6"/>
          </w:tcPr>
          <w:p w14:paraId="31A6E9E6" w14:textId="77777777" w:rsidR="004B6E9F" w:rsidRDefault="00900288">
            <w:pPr>
              <w:keepLines/>
              <w:widowControl w:val="0"/>
              <w:spacing w:after="0" w:line="240" w:lineRule="auto"/>
              <w:ind w:left="108" w:right="96"/>
              <w:rPr>
                <w:rFonts w:ascii="Arial" w:hAnsi="Arial" w:cs="Arial"/>
              </w:rPr>
            </w:pPr>
            <w:r w:rsidRPr="00900288">
              <w:rPr>
                <w:rFonts w:ascii="Arial" w:hAnsi="Arial" w:cs="Arial"/>
                <w:b/>
                <w:bCs/>
                <w:color w:val="000000"/>
                <w:highlight w:val="yellow"/>
              </w:rPr>
              <w:t xml:space="preserve">2 </w:t>
            </w:r>
            <w:r w:rsidR="007E4BEC" w:rsidRPr="00900288">
              <w:rPr>
                <w:rFonts w:ascii="Arial" w:hAnsi="Arial" w:cs="Arial"/>
                <w:b/>
                <w:bCs/>
                <w:color w:val="000000"/>
                <w:highlight w:val="yellow"/>
              </w:rPr>
              <w:t>- Notification</w:t>
            </w:r>
          </w:p>
        </w:tc>
      </w:tr>
    </w:tbl>
    <w:p w14:paraId="0E64525E" w14:textId="77777777" w:rsidR="004B6E9F" w:rsidRDefault="004B6E9F">
      <w:pPr>
        <w:keepLines/>
        <w:widowControl w:val="0"/>
        <w:spacing w:after="0" w:line="240" w:lineRule="auto"/>
        <w:ind w:left="117" w:right="111"/>
        <w:rPr>
          <w:rFonts w:ascii="Arial" w:hAnsi="Arial" w:cs="Arial"/>
          <w:color w:val="000000"/>
          <w:sz w:val="18"/>
          <w:szCs w:val="18"/>
        </w:rPr>
      </w:pPr>
    </w:p>
    <w:p w14:paraId="39B89353" w14:textId="77777777" w:rsidR="00D84EBE" w:rsidRDefault="00D84EBE">
      <w:pPr>
        <w:keepLines/>
        <w:widowControl w:val="0"/>
        <w:spacing w:after="0" w:line="240" w:lineRule="auto"/>
        <w:ind w:left="117" w:right="111"/>
        <w:rPr>
          <w:rFonts w:ascii="Arial" w:hAnsi="Arial" w:cs="Arial"/>
          <w:color w:val="000000"/>
          <w:sz w:val="18"/>
          <w:szCs w:val="18"/>
        </w:rPr>
      </w:pPr>
    </w:p>
    <w:tbl>
      <w:tblPr>
        <w:tblW w:w="6169" w:type="dxa"/>
        <w:tblInd w:w="14" w:type="dxa"/>
        <w:tblBorders>
          <w:top w:val="single" w:sz="4" w:space="0" w:color="FFFFFF"/>
          <w:left w:val="single" w:sz="4" w:space="0" w:color="FFFFFF"/>
          <w:bottom w:val="single" w:sz="4" w:space="0" w:color="FFFFFF"/>
          <w:right w:val="single" w:sz="4" w:space="0" w:color="C0C0C0"/>
          <w:insideH w:val="single" w:sz="4" w:space="0" w:color="FFFFFF"/>
          <w:insideV w:val="single" w:sz="4" w:space="0" w:color="C0C0C0"/>
        </w:tblBorders>
        <w:tblCellMar>
          <w:left w:w="0" w:type="dxa"/>
          <w:right w:w="0" w:type="dxa"/>
        </w:tblCellMar>
        <w:tblLook w:val="0000" w:firstRow="0" w:lastRow="0" w:firstColumn="0" w:lastColumn="0" w:noHBand="0" w:noVBand="0"/>
      </w:tblPr>
      <w:tblGrid>
        <w:gridCol w:w="2516"/>
        <w:gridCol w:w="3653"/>
      </w:tblGrid>
      <w:tr w:rsidR="00D84EBE" w14:paraId="49CBDCFD" w14:textId="77777777" w:rsidTr="00D84EBE">
        <w:tc>
          <w:tcPr>
            <w:tcW w:w="2516" w:type="dxa"/>
            <w:tcBorders>
              <w:top w:val="single" w:sz="4" w:space="0" w:color="FFFFFF"/>
              <w:left w:val="single" w:sz="4" w:space="0" w:color="FFFFFF"/>
              <w:bottom w:val="single" w:sz="4" w:space="0" w:color="FFFFFF"/>
              <w:right w:val="single" w:sz="4" w:space="0" w:color="C0C0C0"/>
            </w:tcBorders>
            <w:shd w:val="clear" w:color="auto" w:fill="FFFFFF"/>
            <w:vAlign w:val="center"/>
          </w:tcPr>
          <w:p w14:paraId="78F8B350" w14:textId="77777777" w:rsidR="00D84EBE" w:rsidRDefault="00D84EBE" w:rsidP="00D84EBE">
            <w:pPr>
              <w:keepLines/>
              <w:widowControl w:val="0"/>
              <w:spacing w:after="0" w:line="240" w:lineRule="auto"/>
              <w:ind w:left="108" w:right="90"/>
              <w:jc w:val="right"/>
              <w:rPr>
                <w:rFonts w:ascii="Arial" w:hAnsi="Arial" w:cs="Arial"/>
              </w:rPr>
            </w:pPr>
            <w:r>
              <w:rPr>
                <w:rFonts w:ascii="Arial" w:hAnsi="Arial" w:cs="Arial"/>
                <w:b/>
                <w:bCs/>
                <w:color w:val="000000"/>
                <w:sz w:val="16"/>
                <w:szCs w:val="16"/>
              </w:rPr>
              <w:t>NOTIFIÉ LE</w:t>
            </w:r>
          </w:p>
        </w:tc>
        <w:tc>
          <w:tcPr>
            <w:tcW w:w="365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803EDEF" w14:textId="77777777" w:rsidR="00D84EBE" w:rsidRDefault="00D84EBE" w:rsidP="00D84EBE">
            <w:pPr>
              <w:keepLines/>
              <w:widowControl w:val="0"/>
              <w:spacing w:after="0" w:line="240" w:lineRule="auto"/>
              <w:ind w:left="108" w:right="90"/>
              <w:jc w:val="right"/>
              <w:rPr>
                <w:rFonts w:ascii="Arial" w:hAnsi="Arial" w:cs="Arial"/>
              </w:rPr>
            </w:pPr>
          </w:p>
        </w:tc>
      </w:tr>
    </w:tbl>
    <w:p w14:paraId="2CE9B6CB" w14:textId="77777777" w:rsidR="00D84EBE" w:rsidRDefault="00D84EBE" w:rsidP="00D84EBE">
      <w:pPr>
        <w:keepLines/>
        <w:widowControl w:val="0"/>
        <w:spacing w:after="0" w:line="240" w:lineRule="auto"/>
        <w:ind w:right="111"/>
        <w:rPr>
          <w:rFonts w:ascii="Arial" w:hAnsi="Arial" w:cs="Arial"/>
          <w:color w:val="000000"/>
          <w:sz w:val="20"/>
          <w:szCs w:val="20"/>
        </w:rPr>
      </w:pPr>
    </w:p>
    <w:p w14:paraId="1D165E45" w14:textId="77777777" w:rsidR="00D84EBE" w:rsidRDefault="00D84EBE">
      <w:pPr>
        <w:keepLines/>
        <w:widowControl w:val="0"/>
        <w:spacing w:after="0" w:line="240" w:lineRule="auto"/>
        <w:ind w:left="117" w:right="111"/>
        <w:rPr>
          <w:rFonts w:ascii="Arial" w:hAnsi="Arial" w:cs="Arial"/>
          <w:color w:val="000000"/>
          <w:sz w:val="20"/>
          <w:szCs w:val="20"/>
        </w:rPr>
      </w:pPr>
    </w:p>
    <w:p w14:paraId="7E2B2C58" w14:textId="77777777" w:rsidR="004B6E9F" w:rsidRDefault="007E4BEC">
      <w:pPr>
        <w:keepLines/>
        <w:widowControl w:val="0"/>
        <w:spacing w:after="0" w:line="240" w:lineRule="auto"/>
        <w:ind w:left="117" w:right="111"/>
        <w:rPr>
          <w:rFonts w:ascii="Arial" w:hAnsi="Arial" w:cs="Arial"/>
        </w:rPr>
      </w:pPr>
      <w:r>
        <w:rPr>
          <w:rFonts w:ascii="Arial" w:hAnsi="Arial" w:cs="Arial"/>
          <w:color w:val="000000"/>
          <w:sz w:val="20"/>
          <w:szCs w:val="20"/>
        </w:rPr>
        <w:t>Reçu l'avis de réception postal de la notification du marché,</w:t>
      </w:r>
    </w:p>
    <w:p w14:paraId="59511D69" w14:textId="77777777" w:rsidR="004B6E9F" w:rsidRDefault="004B6E9F">
      <w:pPr>
        <w:keepLines/>
        <w:widowControl w:val="0"/>
        <w:spacing w:after="0" w:line="240" w:lineRule="auto"/>
        <w:ind w:left="117" w:right="111"/>
        <w:rPr>
          <w:rFonts w:ascii="Arial" w:hAnsi="Arial" w:cs="Arial"/>
          <w:color w:val="000000"/>
          <w:sz w:val="20"/>
          <w:szCs w:val="20"/>
        </w:rPr>
      </w:pPr>
    </w:p>
    <w:p w14:paraId="17E21F49" w14:textId="77777777" w:rsidR="004B6E9F" w:rsidRDefault="007E4BEC">
      <w:pPr>
        <w:keepLines/>
        <w:widowControl w:val="0"/>
        <w:spacing w:after="0" w:line="240" w:lineRule="auto"/>
        <w:ind w:left="117" w:right="111"/>
        <w:jc w:val="both"/>
        <w:rPr>
          <w:rFonts w:ascii="Arial" w:hAnsi="Arial" w:cs="Arial"/>
          <w:color w:val="000000"/>
          <w:sz w:val="20"/>
          <w:szCs w:val="20"/>
        </w:rPr>
      </w:pPr>
      <w:r>
        <w:rPr>
          <w:rFonts w:ascii="Arial" w:hAnsi="Arial" w:cs="Arial"/>
          <w:color w:val="000000"/>
          <w:sz w:val="20"/>
          <w:szCs w:val="20"/>
        </w:rPr>
        <w:t xml:space="preserve">Signé le …………… par le titulaire, ou exemplaire remis sur place, </w:t>
      </w:r>
      <w:r>
        <w:rPr>
          <w:rFonts w:ascii="Arial" w:hAnsi="Arial" w:cs="Arial"/>
          <w:i/>
          <w:iCs/>
          <w:color w:val="000000"/>
          <w:sz w:val="20"/>
          <w:szCs w:val="20"/>
        </w:rPr>
        <w:t>ou coller l’avis de réception postal</w:t>
      </w:r>
      <w:r>
        <w:rPr>
          <w:rFonts w:ascii="Arial" w:hAnsi="Arial" w:cs="Arial"/>
          <w:color w:val="000000"/>
          <w:sz w:val="20"/>
          <w:szCs w:val="20"/>
        </w:rPr>
        <w:t>.</w:t>
      </w:r>
    </w:p>
    <w:p w14:paraId="58D6FAB3"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4A5C944C"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5CB1F755"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326A5BE9"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3554BFEE"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0F53CF7A"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1D4B2FC6"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68747819"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573047A0"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72389838"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0034870C"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7A2D7DA5" w14:textId="77777777" w:rsidR="004B6E9F" w:rsidRDefault="004B6E9F">
      <w:pPr>
        <w:keepLines/>
        <w:widowControl w:val="0"/>
        <w:spacing w:after="0" w:line="240" w:lineRule="auto"/>
        <w:ind w:left="117" w:right="111"/>
        <w:jc w:val="both"/>
        <w:rPr>
          <w:rFonts w:ascii="Arial" w:hAnsi="Arial" w:cs="Arial"/>
          <w:color w:val="000000"/>
          <w:sz w:val="20"/>
          <w:szCs w:val="20"/>
        </w:rPr>
      </w:pPr>
    </w:p>
    <w:p w14:paraId="3E3A1C2D" w14:textId="77777777" w:rsidR="004B6E9F" w:rsidRDefault="004B6E9F">
      <w:pPr>
        <w:keepLines/>
        <w:widowControl w:val="0"/>
        <w:spacing w:after="0" w:line="240" w:lineRule="auto"/>
        <w:ind w:left="117" w:right="111"/>
        <w:jc w:val="both"/>
        <w:rPr>
          <w:rFonts w:ascii="Arial" w:hAnsi="Arial" w:cs="Arial"/>
        </w:rPr>
      </w:pPr>
    </w:p>
    <w:p w14:paraId="5657CE87" w14:textId="77777777" w:rsidR="004B6E9F" w:rsidRDefault="004B6E9F">
      <w:pPr>
        <w:keepLines/>
        <w:widowControl w:val="0"/>
        <w:spacing w:after="0" w:line="240" w:lineRule="auto"/>
        <w:ind w:left="117" w:right="111"/>
        <w:rPr>
          <w:rFonts w:ascii="Arial" w:hAnsi="Arial" w:cs="Arial"/>
          <w:color w:val="000000"/>
          <w:sz w:val="18"/>
          <w:szCs w:val="18"/>
        </w:rPr>
      </w:pPr>
    </w:p>
    <w:tbl>
      <w:tblPr>
        <w:tblW w:w="9212" w:type="dxa"/>
        <w:tblInd w:w="9" w:type="dxa"/>
        <w:tblCellMar>
          <w:left w:w="0" w:type="dxa"/>
          <w:right w:w="0" w:type="dxa"/>
        </w:tblCellMar>
        <w:tblLook w:val="0000" w:firstRow="0" w:lastRow="0" w:firstColumn="0" w:lastColumn="0" w:noHBand="0" w:noVBand="0"/>
      </w:tblPr>
      <w:tblGrid>
        <w:gridCol w:w="9212"/>
      </w:tblGrid>
      <w:tr w:rsidR="004B6E9F" w14:paraId="2E5A1B79" w14:textId="77777777">
        <w:tc>
          <w:tcPr>
            <w:tcW w:w="9212" w:type="dxa"/>
            <w:shd w:val="clear" w:color="auto" w:fill="E6E6E6"/>
          </w:tcPr>
          <w:p w14:paraId="019AE544" w14:textId="77777777" w:rsidR="004B6E9F" w:rsidRDefault="00900288">
            <w:pPr>
              <w:keepLines/>
              <w:widowControl w:val="0"/>
              <w:spacing w:after="0" w:line="240" w:lineRule="auto"/>
              <w:ind w:left="108" w:right="96"/>
              <w:rPr>
                <w:rFonts w:ascii="Arial" w:hAnsi="Arial" w:cs="Arial"/>
              </w:rPr>
            </w:pPr>
            <w:r w:rsidRPr="00900288">
              <w:rPr>
                <w:rFonts w:ascii="Arial" w:hAnsi="Arial" w:cs="Arial"/>
                <w:b/>
                <w:bCs/>
                <w:color w:val="000000"/>
                <w:highlight w:val="yellow"/>
              </w:rPr>
              <w:t>3</w:t>
            </w:r>
            <w:r w:rsidR="007E4BEC" w:rsidRPr="00900288">
              <w:rPr>
                <w:rFonts w:ascii="Arial" w:hAnsi="Arial" w:cs="Arial"/>
                <w:b/>
                <w:bCs/>
                <w:color w:val="000000"/>
                <w:highlight w:val="yellow"/>
              </w:rPr>
              <w:t>- Nantissement ou cession de créance</w:t>
            </w:r>
          </w:p>
        </w:tc>
      </w:tr>
    </w:tbl>
    <w:p w14:paraId="51DCCC85" w14:textId="77777777" w:rsidR="004B6E9F" w:rsidRDefault="004B6E9F">
      <w:pPr>
        <w:keepLines/>
        <w:widowControl w:val="0"/>
        <w:spacing w:after="0" w:line="240" w:lineRule="auto"/>
        <w:ind w:left="117" w:right="111"/>
        <w:jc w:val="both"/>
        <w:rPr>
          <w:rFonts w:ascii="Arial" w:hAnsi="Arial" w:cs="Arial"/>
          <w:color w:val="000000"/>
          <w:sz w:val="18"/>
          <w:szCs w:val="18"/>
        </w:rPr>
      </w:pPr>
    </w:p>
    <w:p w14:paraId="1E9EEE50" w14:textId="77777777" w:rsidR="004B6E9F" w:rsidRDefault="007E4BEC">
      <w:pPr>
        <w:keepLines/>
        <w:widowControl w:val="0"/>
        <w:spacing w:after="0" w:line="240" w:lineRule="auto"/>
        <w:ind w:left="117" w:right="111"/>
        <w:jc w:val="both"/>
        <w:rPr>
          <w:rFonts w:ascii="Arial" w:hAnsi="Arial" w:cs="Arial"/>
        </w:rPr>
      </w:pPr>
      <w:r>
        <w:rPr>
          <w:rFonts w:ascii="Arial" w:hAnsi="Arial" w:cs="Arial"/>
          <w:b/>
          <w:bCs/>
          <w:color w:val="000000"/>
          <w:sz w:val="20"/>
          <w:szCs w:val="20"/>
        </w:rPr>
        <w:t>Le montant maximal de la créance</w:t>
      </w:r>
      <w:r>
        <w:rPr>
          <w:rFonts w:ascii="Arial" w:hAnsi="Arial" w:cs="Arial"/>
          <w:color w:val="000000"/>
          <w:sz w:val="20"/>
          <w:szCs w:val="20"/>
        </w:rPr>
        <w:t xml:space="preserve"> que je pourrai (nous pourrons) présenter en nantissement est de </w:t>
      </w:r>
    </w:p>
    <w:p w14:paraId="522922B7" w14:textId="77777777" w:rsidR="004B6E9F" w:rsidRDefault="004B6E9F">
      <w:pPr>
        <w:keepLines/>
        <w:widowControl w:val="0"/>
        <w:spacing w:after="0" w:line="240" w:lineRule="auto"/>
        <w:ind w:left="117" w:right="111"/>
        <w:rPr>
          <w:rFonts w:ascii="Arial" w:hAnsi="Arial" w:cs="Arial"/>
          <w:color w:val="000000"/>
          <w:sz w:val="20"/>
          <w:szCs w:val="20"/>
        </w:rPr>
      </w:pPr>
    </w:p>
    <w:p w14:paraId="0F25B467" w14:textId="77777777" w:rsidR="004B6E9F" w:rsidRDefault="007E4BEC">
      <w:pPr>
        <w:keepLines/>
        <w:widowControl w:val="0"/>
        <w:spacing w:after="0" w:line="240" w:lineRule="auto"/>
        <w:ind w:left="117" w:right="111"/>
        <w:rPr>
          <w:rFonts w:ascii="Arial" w:hAnsi="Arial" w:cs="Arial"/>
        </w:rPr>
      </w:pPr>
      <w:r>
        <w:rPr>
          <w:rFonts w:ascii="Arial" w:hAnsi="Arial" w:cs="Arial"/>
          <w:color w:val="000000"/>
          <w:sz w:val="20"/>
          <w:szCs w:val="20"/>
        </w:rPr>
        <w:t xml:space="preserve">……………………………. </w:t>
      </w:r>
      <w:proofErr w:type="gramStart"/>
      <w:r>
        <w:rPr>
          <w:rFonts w:ascii="Arial" w:hAnsi="Arial" w:cs="Arial"/>
          <w:color w:val="000000"/>
          <w:sz w:val="20"/>
          <w:szCs w:val="20"/>
        </w:rPr>
        <w:t>euros</w:t>
      </w:r>
      <w:proofErr w:type="gramEnd"/>
      <w:r>
        <w:rPr>
          <w:rFonts w:ascii="Arial" w:hAnsi="Arial" w:cs="Arial"/>
          <w:color w:val="000000"/>
          <w:sz w:val="20"/>
          <w:szCs w:val="20"/>
        </w:rPr>
        <w:t xml:space="preserve"> TVA incluse</w:t>
      </w:r>
    </w:p>
    <w:p w14:paraId="348698CD" w14:textId="77777777" w:rsidR="004B6E9F" w:rsidRDefault="004B6E9F">
      <w:pPr>
        <w:keepLines/>
        <w:widowControl w:val="0"/>
        <w:spacing w:after="0" w:line="240" w:lineRule="auto"/>
        <w:ind w:left="117" w:right="111"/>
        <w:rPr>
          <w:rFonts w:ascii="Arial" w:hAnsi="Arial" w:cs="Arial"/>
          <w:color w:val="000000"/>
          <w:sz w:val="20"/>
          <w:szCs w:val="20"/>
        </w:rPr>
      </w:pPr>
    </w:p>
    <w:p w14:paraId="2AA0D1F5" w14:textId="77777777" w:rsidR="004B6E9F" w:rsidRDefault="007E4BEC">
      <w:pPr>
        <w:keepLines/>
        <w:widowControl w:val="0"/>
        <w:spacing w:after="0" w:line="240" w:lineRule="auto"/>
        <w:ind w:left="117" w:right="111"/>
        <w:rPr>
          <w:rFonts w:ascii="Arial" w:hAnsi="Arial" w:cs="Arial"/>
        </w:rPr>
      </w:pPr>
      <w:r>
        <w:rPr>
          <w:rFonts w:ascii="Arial" w:hAnsi="Arial" w:cs="Arial"/>
          <w:b/>
          <w:bCs/>
          <w:color w:val="000000"/>
          <w:sz w:val="20"/>
          <w:szCs w:val="20"/>
        </w:rPr>
        <w:t>Copie délivrée en unique exemplaire</w:t>
      </w:r>
      <w:r>
        <w:rPr>
          <w:rFonts w:ascii="Arial" w:hAnsi="Arial" w:cs="Arial"/>
          <w:color w:val="000000"/>
          <w:sz w:val="20"/>
          <w:szCs w:val="20"/>
        </w:rPr>
        <w:t xml:space="preserve"> pour être remise à l'établissement de crédit ou au bénéficiaire de la cession ou du nantissement de droit commun.</w:t>
      </w:r>
    </w:p>
    <w:p w14:paraId="76A3638A" w14:textId="77777777" w:rsidR="004B6E9F" w:rsidRDefault="004B6E9F">
      <w:pPr>
        <w:keepLines/>
        <w:widowControl w:val="0"/>
        <w:spacing w:after="0" w:line="240" w:lineRule="auto"/>
        <w:ind w:left="117" w:right="111" w:firstLine="4536"/>
        <w:rPr>
          <w:rFonts w:ascii="Arial" w:hAnsi="Arial" w:cs="Arial"/>
        </w:rPr>
      </w:pPr>
    </w:p>
    <w:p w14:paraId="752EA688" w14:textId="77777777" w:rsidR="004B6E9F" w:rsidRDefault="007E4BEC">
      <w:pPr>
        <w:keepLines/>
        <w:widowControl w:val="0"/>
        <w:tabs>
          <w:tab w:val="left" w:pos="2103"/>
        </w:tabs>
        <w:spacing w:after="0" w:line="240" w:lineRule="auto"/>
        <w:ind w:left="4677" w:right="111"/>
        <w:rPr>
          <w:rFonts w:ascii="Arial" w:hAnsi="Arial" w:cs="Arial"/>
        </w:rPr>
      </w:pPr>
      <w:r>
        <w:rPr>
          <w:rFonts w:ascii="Arial" w:hAnsi="Arial" w:cs="Arial"/>
          <w:color w:val="000000"/>
          <w:sz w:val="20"/>
          <w:szCs w:val="20"/>
        </w:rPr>
        <w:t xml:space="preserve">A </w:t>
      </w:r>
      <w:r w:rsidR="00FA3B89">
        <w:rPr>
          <w:rFonts w:ascii="Arial" w:hAnsi="Arial" w:cs="Arial"/>
          <w:color w:val="000000"/>
          <w:sz w:val="20"/>
          <w:szCs w:val="20"/>
        </w:rPr>
        <w:t>Gif Sur Yvette</w:t>
      </w:r>
      <w:r>
        <w:rPr>
          <w:rFonts w:ascii="Arial" w:hAnsi="Arial" w:cs="Arial"/>
          <w:color w:val="000000"/>
          <w:sz w:val="20"/>
          <w:szCs w:val="20"/>
        </w:rPr>
        <w:t>, le ……………</w:t>
      </w:r>
    </w:p>
    <w:p w14:paraId="19B7A3EC" w14:textId="77777777" w:rsidR="00270DBC" w:rsidRPr="00C56F6F" w:rsidRDefault="00270DBC" w:rsidP="00270DBC">
      <w:pPr>
        <w:keepLines/>
        <w:widowControl w:val="0"/>
        <w:autoSpaceDE w:val="0"/>
        <w:autoSpaceDN w:val="0"/>
        <w:adjustRightInd w:val="0"/>
        <w:ind w:left="4677" w:right="111"/>
        <w:rPr>
          <w:rFonts w:asciiTheme="minorHAnsi" w:hAnsiTheme="minorHAnsi" w:cstheme="minorHAnsi"/>
          <w:szCs w:val="22"/>
        </w:rPr>
      </w:pPr>
      <w:r>
        <w:rPr>
          <w:rFonts w:asciiTheme="minorHAnsi" w:hAnsiTheme="minorHAnsi" w:cstheme="minorHAnsi"/>
          <w:color w:val="000000"/>
          <w:szCs w:val="22"/>
        </w:rPr>
        <w:t>M</w:t>
      </w:r>
      <w:r w:rsidR="005D3541">
        <w:rPr>
          <w:rFonts w:asciiTheme="minorHAnsi" w:hAnsiTheme="minorHAnsi" w:cstheme="minorHAnsi"/>
          <w:color w:val="000000"/>
          <w:szCs w:val="22"/>
        </w:rPr>
        <w:t>onsieur Camille GAL</w:t>
      </w:r>
      <w:r w:rsidR="00C015B2">
        <w:rPr>
          <w:rFonts w:asciiTheme="minorHAnsi" w:hAnsiTheme="minorHAnsi" w:cstheme="minorHAnsi"/>
          <w:color w:val="000000"/>
          <w:szCs w:val="22"/>
        </w:rPr>
        <w:t>A</w:t>
      </w:r>
      <w:r w:rsidR="005D3541">
        <w:rPr>
          <w:rFonts w:asciiTheme="minorHAnsi" w:hAnsiTheme="minorHAnsi" w:cstheme="minorHAnsi"/>
          <w:color w:val="000000"/>
          <w:szCs w:val="22"/>
        </w:rPr>
        <w:t>P</w:t>
      </w:r>
      <w:r w:rsidRPr="00C56F6F">
        <w:rPr>
          <w:rFonts w:asciiTheme="minorHAnsi" w:hAnsiTheme="minorHAnsi" w:cstheme="minorHAnsi"/>
          <w:color w:val="000000"/>
          <w:szCs w:val="22"/>
        </w:rPr>
        <w:t>, Président de l’Université Paris-Saclay,</w:t>
      </w:r>
    </w:p>
    <w:p w14:paraId="35185998" w14:textId="77777777" w:rsidR="004B6E9F" w:rsidRDefault="004B6E9F">
      <w:pPr>
        <w:keepLines/>
        <w:widowControl w:val="0"/>
        <w:spacing w:after="0" w:line="240" w:lineRule="auto"/>
        <w:ind w:left="4677" w:right="111"/>
        <w:rPr>
          <w:rFonts w:ascii="Arial" w:hAnsi="Arial" w:cs="Arial"/>
        </w:rPr>
      </w:pPr>
    </w:p>
    <w:sectPr w:rsidR="004B6E9F" w:rsidSect="00F1193C">
      <w:footerReference w:type="default" r:id="rId17"/>
      <w:pgSz w:w="11906" w:h="16820"/>
      <w:pgMar w:top="1400" w:right="1300" w:bottom="1400" w:left="1300" w:header="0" w:footer="709" w:gutter="0"/>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8041F" w14:textId="77777777" w:rsidR="00DA1692" w:rsidRDefault="00DA1692">
      <w:pPr>
        <w:spacing w:after="0" w:line="240" w:lineRule="auto"/>
      </w:pPr>
      <w:r>
        <w:separator/>
      </w:r>
    </w:p>
  </w:endnote>
  <w:endnote w:type="continuationSeparator" w:id="0">
    <w:p w14:paraId="27460148" w14:textId="77777777" w:rsidR="00DA1692" w:rsidRDefault="00DA1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ohit Devanagari">
    <w:altName w:val="Calibri"/>
    <w:charset w:val="00"/>
    <w:family w:val="roman"/>
    <w:pitch w:val="default"/>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Arial">
    <w:altName w:val="Times New Roman"/>
    <w:panose1 w:val="00000000000000000000"/>
    <w:charset w:val="00"/>
    <w:family w:val="roman"/>
    <w:notTrueType/>
    <w:pitch w:val="default"/>
  </w:font>
  <w:font w:name="WenQuanYi Micro Hei">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02853" w14:textId="77777777" w:rsidR="008F2013" w:rsidRDefault="008F2013">
    <w:pPr>
      <w:pStyle w:val="Pieddepage"/>
    </w:pPr>
  </w:p>
  <w:tbl>
    <w:tblPr>
      <w:tblW w:w="0" w:type="auto"/>
      <w:tblInd w:w="9" w:type="dxa"/>
      <w:tblLayout w:type="fixed"/>
      <w:tblCellMar>
        <w:left w:w="0" w:type="dxa"/>
        <w:right w:w="0" w:type="dxa"/>
      </w:tblCellMar>
      <w:tblLook w:val="0000" w:firstRow="0" w:lastRow="0" w:firstColumn="0" w:lastColumn="0" w:noHBand="0" w:noVBand="0"/>
    </w:tblPr>
    <w:tblGrid>
      <w:gridCol w:w="7908"/>
      <w:gridCol w:w="1361"/>
    </w:tblGrid>
    <w:tr w:rsidR="008F2013" w14:paraId="4A87484E" w14:textId="77777777" w:rsidTr="008F2013">
      <w:tc>
        <w:tcPr>
          <w:tcW w:w="7908" w:type="dxa"/>
          <w:tcBorders>
            <w:top w:val="nil"/>
            <w:left w:val="nil"/>
            <w:bottom w:val="nil"/>
            <w:right w:val="nil"/>
          </w:tcBorders>
          <w:shd w:val="clear" w:color="auto" w:fill="E6E6E6"/>
        </w:tcPr>
        <w:p w14:paraId="73B7D835" w14:textId="77777777" w:rsidR="008F2013" w:rsidRDefault="008F2013" w:rsidP="00990AA4">
          <w:pPr>
            <w:keepLines/>
            <w:widowControl w:val="0"/>
            <w:autoSpaceDE w:val="0"/>
            <w:autoSpaceDN w:val="0"/>
            <w:adjustRightInd w:val="0"/>
            <w:spacing w:before="40" w:after="0" w:line="240" w:lineRule="auto"/>
            <w:ind w:right="100"/>
            <w:rPr>
              <w:rFonts w:ascii="Arial" w:hAnsi="Arial" w:cs="Arial"/>
            </w:rPr>
          </w:pPr>
        </w:p>
      </w:tc>
      <w:tc>
        <w:tcPr>
          <w:tcW w:w="1361" w:type="dxa"/>
          <w:tcBorders>
            <w:top w:val="nil"/>
            <w:left w:val="nil"/>
            <w:bottom w:val="nil"/>
            <w:right w:val="nil"/>
          </w:tcBorders>
          <w:shd w:val="clear" w:color="auto" w:fill="E6E6E6"/>
        </w:tcPr>
        <w:p w14:paraId="6EEE6435" w14:textId="77777777" w:rsidR="008F2013" w:rsidRDefault="008F2013" w:rsidP="00990AA4">
          <w:pPr>
            <w:widowControl w:val="0"/>
            <w:autoSpaceDE w:val="0"/>
            <w:autoSpaceDN w:val="0"/>
            <w:adjustRightInd w:val="0"/>
            <w:spacing w:before="40" w:after="0" w:line="240" w:lineRule="auto"/>
            <w:ind w:left="116" w:right="99"/>
            <w:jc w:val="right"/>
            <w:rPr>
              <w:rFonts w:ascii="Arial" w:hAnsi="Arial" w:cs="Arial"/>
            </w:rPr>
          </w:pPr>
          <w:r>
            <w:rPr>
              <w:rFonts w:ascii="Arial" w:hAnsi="Arial" w:cs="Arial"/>
              <w:color w:val="000000"/>
              <w:sz w:val="16"/>
              <w:szCs w:val="16"/>
            </w:rPr>
            <w:t xml:space="preserve">Page </w:t>
          </w:r>
          <w:r>
            <w:rPr>
              <w:rFonts w:ascii="Arial" w:hAnsi="Arial" w:cs="Arial"/>
              <w:color w:val="000000"/>
              <w:sz w:val="16"/>
              <w:szCs w:val="16"/>
            </w:rPr>
            <w:pgNum/>
          </w:r>
          <w:r>
            <w:rPr>
              <w:rFonts w:ascii="Arial" w:hAnsi="Arial" w:cs="Arial"/>
              <w:color w:val="000000"/>
              <w:sz w:val="16"/>
              <w:szCs w:val="16"/>
            </w:rPr>
            <w:t xml:space="preserve"> / </w:t>
          </w:r>
          <w:r>
            <w:rPr>
              <w:rFonts w:ascii="Arial" w:hAnsi="Arial" w:cs="Arial"/>
              <w:color w:val="000000"/>
              <w:sz w:val="16"/>
              <w:szCs w:val="16"/>
            </w:rPr>
            <w:fldChar w:fldCharType="begin"/>
          </w:r>
          <w:r>
            <w:rPr>
              <w:rFonts w:ascii="Arial" w:hAnsi="Arial" w:cs="Arial"/>
              <w:color w:val="000000"/>
              <w:sz w:val="16"/>
              <w:szCs w:val="16"/>
            </w:rPr>
            <w:instrText>NUMPAGES</w:instrText>
          </w:r>
          <w:r>
            <w:rPr>
              <w:rFonts w:ascii="Arial" w:hAnsi="Arial" w:cs="Arial"/>
              <w:color w:val="000000"/>
              <w:sz w:val="16"/>
              <w:szCs w:val="16"/>
            </w:rPr>
            <w:fldChar w:fldCharType="separate"/>
          </w:r>
          <w:r w:rsidR="00877CEE">
            <w:rPr>
              <w:rFonts w:ascii="Arial" w:hAnsi="Arial" w:cs="Arial"/>
              <w:noProof/>
              <w:color w:val="000000"/>
              <w:sz w:val="16"/>
              <w:szCs w:val="16"/>
            </w:rPr>
            <w:t>16</w:t>
          </w:r>
          <w:r>
            <w:rPr>
              <w:rFonts w:ascii="Arial" w:hAnsi="Arial" w:cs="Arial"/>
              <w:color w:val="000000"/>
              <w:sz w:val="16"/>
              <w:szCs w:val="16"/>
            </w:rPr>
            <w:fldChar w:fldCharType="end"/>
          </w:r>
        </w:p>
      </w:tc>
    </w:tr>
  </w:tbl>
  <w:p w14:paraId="42EDA656" w14:textId="77777777" w:rsidR="008F2013" w:rsidRDefault="008F2013">
    <w:pPr>
      <w:pStyle w:val="Pieddepage"/>
    </w:pPr>
  </w:p>
  <w:p w14:paraId="32130E74" w14:textId="77777777" w:rsidR="008F2013" w:rsidRDefault="008F2013">
    <w:pPr>
      <w:keepLines/>
      <w:widowControl w:val="0"/>
      <w:tabs>
        <w:tab w:val="center" w:pos="4927"/>
        <w:tab w:val="right" w:pos="9179"/>
      </w:tabs>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5996F" w14:textId="77777777" w:rsidR="00DA1692" w:rsidRDefault="00DA1692">
      <w:pPr>
        <w:spacing w:after="0" w:line="240" w:lineRule="auto"/>
      </w:pPr>
      <w:r>
        <w:separator/>
      </w:r>
    </w:p>
  </w:footnote>
  <w:footnote w:type="continuationSeparator" w:id="0">
    <w:p w14:paraId="16E6515D" w14:textId="77777777" w:rsidR="00DA1692" w:rsidRDefault="00DA16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33C9"/>
    <w:multiLevelType w:val="multilevel"/>
    <w:tmpl w:val="B264144C"/>
    <w:lvl w:ilvl="0">
      <w:start w:val="6"/>
      <w:numFmt w:val="bullet"/>
      <w:lvlText w:val="-"/>
      <w:lvlJc w:val="left"/>
      <w:pPr>
        <w:tabs>
          <w:tab w:val="num" w:pos="1571"/>
        </w:tabs>
        <w:ind w:left="1571" w:hanging="360"/>
      </w:pPr>
      <w:rPr>
        <w:rFonts w:ascii="Times New Roman" w:hAnsi="Times New Roman" w:cs="Times New Roman" w:hint="default"/>
        <w:sz w:val="24"/>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 w15:restartNumberingAfterBreak="0">
    <w:nsid w:val="018C7617"/>
    <w:multiLevelType w:val="hybridMultilevel"/>
    <w:tmpl w:val="227C3DDE"/>
    <w:lvl w:ilvl="0" w:tplc="A2EE056A">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946330"/>
    <w:multiLevelType w:val="multilevel"/>
    <w:tmpl w:val="07EEB2C0"/>
    <w:lvl w:ilvl="0">
      <w:start w:val="1"/>
      <w:numFmt w:val="bullet"/>
      <w:lvlText w:val=""/>
      <w:lvlJc w:val="left"/>
      <w:pPr>
        <w:ind w:left="928"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03D70548"/>
    <w:multiLevelType w:val="hybridMultilevel"/>
    <w:tmpl w:val="5DCA7BDA"/>
    <w:lvl w:ilvl="0" w:tplc="9E7A49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CA3605"/>
    <w:multiLevelType w:val="hybridMultilevel"/>
    <w:tmpl w:val="ED0C936C"/>
    <w:lvl w:ilvl="0" w:tplc="379E1D28">
      <w:numFmt w:val="bullet"/>
      <w:lvlText w:val="-"/>
      <w:lvlJc w:val="left"/>
      <w:pPr>
        <w:ind w:left="432" w:hanging="360"/>
      </w:pPr>
      <w:rPr>
        <w:rFonts w:ascii="Calibri" w:eastAsia="Times New Roman" w:hAnsi="Calibri" w:cs="Aria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1872" w:hanging="360"/>
      </w:pPr>
      <w:rPr>
        <w:rFonts w:ascii="Wingdings" w:hAnsi="Wingdings" w:hint="default"/>
      </w:rPr>
    </w:lvl>
    <w:lvl w:ilvl="3" w:tplc="040C0001" w:tentative="1">
      <w:start w:val="1"/>
      <w:numFmt w:val="bullet"/>
      <w:lvlText w:val=""/>
      <w:lvlJc w:val="left"/>
      <w:pPr>
        <w:ind w:left="2592" w:hanging="360"/>
      </w:pPr>
      <w:rPr>
        <w:rFonts w:ascii="Symbol" w:hAnsi="Symbol" w:hint="default"/>
      </w:rPr>
    </w:lvl>
    <w:lvl w:ilvl="4" w:tplc="040C0003" w:tentative="1">
      <w:start w:val="1"/>
      <w:numFmt w:val="bullet"/>
      <w:lvlText w:val="o"/>
      <w:lvlJc w:val="left"/>
      <w:pPr>
        <w:ind w:left="3312" w:hanging="360"/>
      </w:pPr>
      <w:rPr>
        <w:rFonts w:ascii="Courier New" w:hAnsi="Courier New" w:cs="Courier New" w:hint="default"/>
      </w:rPr>
    </w:lvl>
    <w:lvl w:ilvl="5" w:tplc="040C0005" w:tentative="1">
      <w:start w:val="1"/>
      <w:numFmt w:val="bullet"/>
      <w:lvlText w:val=""/>
      <w:lvlJc w:val="left"/>
      <w:pPr>
        <w:ind w:left="4032" w:hanging="360"/>
      </w:pPr>
      <w:rPr>
        <w:rFonts w:ascii="Wingdings" w:hAnsi="Wingdings" w:hint="default"/>
      </w:rPr>
    </w:lvl>
    <w:lvl w:ilvl="6" w:tplc="040C0001" w:tentative="1">
      <w:start w:val="1"/>
      <w:numFmt w:val="bullet"/>
      <w:lvlText w:val=""/>
      <w:lvlJc w:val="left"/>
      <w:pPr>
        <w:ind w:left="4752" w:hanging="360"/>
      </w:pPr>
      <w:rPr>
        <w:rFonts w:ascii="Symbol" w:hAnsi="Symbol" w:hint="default"/>
      </w:rPr>
    </w:lvl>
    <w:lvl w:ilvl="7" w:tplc="040C0003" w:tentative="1">
      <w:start w:val="1"/>
      <w:numFmt w:val="bullet"/>
      <w:lvlText w:val="o"/>
      <w:lvlJc w:val="left"/>
      <w:pPr>
        <w:ind w:left="5472" w:hanging="360"/>
      </w:pPr>
      <w:rPr>
        <w:rFonts w:ascii="Courier New" w:hAnsi="Courier New" w:cs="Courier New" w:hint="default"/>
      </w:rPr>
    </w:lvl>
    <w:lvl w:ilvl="8" w:tplc="040C0005" w:tentative="1">
      <w:start w:val="1"/>
      <w:numFmt w:val="bullet"/>
      <w:lvlText w:val=""/>
      <w:lvlJc w:val="left"/>
      <w:pPr>
        <w:ind w:left="6192" w:hanging="360"/>
      </w:pPr>
      <w:rPr>
        <w:rFonts w:ascii="Wingdings" w:hAnsi="Wingdings" w:hint="default"/>
      </w:rPr>
    </w:lvl>
  </w:abstractNum>
  <w:abstractNum w:abstractNumId="5" w15:restartNumberingAfterBreak="0">
    <w:nsid w:val="0BA27110"/>
    <w:multiLevelType w:val="hybridMultilevel"/>
    <w:tmpl w:val="19FACE24"/>
    <w:lvl w:ilvl="0" w:tplc="B84A7190">
      <w:start w:val="1"/>
      <w:numFmt w:val="upperLetter"/>
      <w:lvlText w:val="%1."/>
      <w:lvlJc w:val="left"/>
      <w:pPr>
        <w:ind w:left="477" w:hanging="360"/>
      </w:pPr>
      <w:rPr>
        <w:rFonts w:hint="default"/>
      </w:rPr>
    </w:lvl>
    <w:lvl w:ilvl="1" w:tplc="040C0019" w:tentative="1">
      <w:start w:val="1"/>
      <w:numFmt w:val="lowerLetter"/>
      <w:lvlText w:val="%2."/>
      <w:lvlJc w:val="left"/>
      <w:pPr>
        <w:ind w:left="1197" w:hanging="360"/>
      </w:pPr>
    </w:lvl>
    <w:lvl w:ilvl="2" w:tplc="040C001B" w:tentative="1">
      <w:start w:val="1"/>
      <w:numFmt w:val="lowerRoman"/>
      <w:lvlText w:val="%3."/>
      <w:lvlJc w:val="right"/>
      <w:pPr>
        <w:ind w:left="1917" w:hanging="180"/>
      </w:pPr>
    </w:lvl>
    <w:lvl w:ilvl="3" w:tplc="040C000F" w:tentative="1">
      <w:start w:val="1"/>
      <w:numFmt w:val="decimal"/>
      <w:lvlText w:val="%4."/>
      <w:lvlJc w:val="left"/>
      <w:pPr>
        <w:ind w:left="2637" w:hanging="360"/>
      </w:pPr>
    </w:lvl>
    <w:lvl w:ilvl="4" w:tplc="040C0019" w:tentative="1">
      <w:start w:val="1"/>
      <w:numFmt w:val="lowerLetter"/>
      <w:lvlText w:val="%5."/>
      <w:lvlJc w:val="left"/>
      <w:pPr>
        <w:ind w:left="3357" w:hanging="360"/>
      </w:pPr>
    </w:lvl>
    <w:lvl w:ilvl="5" w:tplc="040C001B" w:tentative="1">
      <w:start w:val="1"/>
      <w:numFmt w:val="lowerRoman"/>
      <w:lvlText w:val="%6."/>
      <w:lvlJc w:val="right"/>
      <w:pPr>
        <w:ind w:left="4077" w:hanging="180"/>
      </w:pPr>
    </w:lvl>
    <w:lvl w:ilvl="6" w:tplc="040C000F" w:tentative="1">
      <w:start w:val="1"/>
      <w:numFmt w:val="decimal"/>
      <w:lvlText w:val="%7."/>
      <w:lvlJc w:val="left"/>
      <w:pPr>
        <w:ind w:left="4797" w:hanging="360"/>
      </w:pPr>
    </w:lvl>
    <w:lvl w:ilvl="7" w:tplc="040C0019" w:tentative="1">
      <w:start w:val="1"/>
      <w:numFmt w:val="lowerLetter"/>
      <w:lvlText w:val="%8."/>
      <w:lvlJc w:val="left"/>
      <w:pPr>
        <w:ind w:left="5517" w:hanging="360"/>
      </w:pPr>
    </w:lvl>
    <w:lvl w:ilvl="8" w:tplc="040C001B" w:tentative="1">
      <w:start w:val="1"/>
      <w:numFmt w:val="lowerRoman"/>
      <w:lvlText w:val="%9."/>
      <w:lvlJc w:val="right"/>
      <w:pPr>
        <w:ind w:left="6237" w:hanging="180"/>
      </w:pPr>
    </w:lvl>
  </w:abstractNum>
  <w:abstractNum w:abstractNumId="6" w15:restartNumberingAfterBreak="0">
    <w:nsid w:val="182504A8"/>
    <w:multiLevelType w:val="hybridMultilevel"/>
    <w:tmpl w:val="19FACE24"/>
    <w:lvl w:ilvl="0" w:tplc="B84A7190">
      <w:start w:val="1"/>
      <w:numFmt w:val="upperLetter"/>
      <w:lvlText w:val="%1."/>
      <w:lvlJc w:val="left"/>
      <w:pPr>
        <w:ind w:left="477" w:hanging="360"/>
      </w:pPr>
      <w:rPr>
        <w:rFonts w:hint="default"/>
      </w:rPr>
    </w:lvl>
    <w:lvl w:ilvl="1" w:tplc="040C0019" w:tentative="1">
      <w:start w:val="1"/>
      <w:numFmt w:val="lowerLetter"/>
      <w:lvlText w:val="%2."/>
      <w:lvlJc w:val="left"/>
      <w:pPr>
        <w:ind w:left="1197" w:hanging="360"/>
      </w:pPr>
    </w:lvl>
    <w:lvl w:ilvl="2" w:tplc="040C001B" w:tentative="1">
      <w:start w:val="1"/>
      <w:numFmt w:val="lowerRoman"/>
      <w:lvlText w:val="%3."/>
      <w:lvlJc w:val="right"/>
      <w:pPr>
        <w:ind w:left="1917" w:hanging="180"/>
      </w:pPr>
    </w:lvl>
    <w:lvl w:ilvl="3" w:tplc="040C000F" w:tentative="1">
      <w:start w:val="1"/>
      <w:numFmt w:val="decimal"/>
      <w:lvlText w:val="%4."/>
      <w:lvlJc w:val="left"/>
      <w:pPr>
        <w:ind w:left="2637" w:hanging="360"/>
      </w:pPr>
    </w:lvl>
    <w:lvl w:ilvl="4" w:tplc="040C0019" w:tentative="1">
      <w:start w:val="1"/>
      <w:numFmt w:val="lowerLetter"/>
      <w:lvlText w:val="%5."/>
      <w:lvlJc w:val="left"/>
      <w:pPr>
        <w:ind w:left="3357" w:hanging="360"/>
      </w:pPr>
    </w:lvl>
    <w:lvl w:ilvl="5" w:tplc="040C001B" w:tentative="1">
      <w:start w:val="1"/>
      <w:numFmt w:val="lowerRoman"/>
      <w:lvlText w:val="%6."/>
      <w:lvlJc w:val="right"/>
      <w:pPr>
        <w:ind w:left="4077" w:hanging="180"/>
      </w:pPr>
    </w:lvl>
    <w:lvl w:ilvl="6" w:tplc="040C000F" w:tentative="1">
      <w:start w:val="1"/>
      <w:numFmt w:val="decimal"/>
      <w:lvlText w:val="%7."/>
      <w:lvlJc w:val="left"/>
      <w:pPr>
        <w:ind w:left="4797" w:hanging="360"/>
      </w:pPr>
    </w:lvl>
    <w:lvl w:ilvl="7" w:tplc="040C0019" w:tentative="1">
      <w:start w:val="1"/>
      <w:numFmt w:val="lowerLetter"/>
      <w:lvlText w:val="%8."/>
      <w:lvlJc w:val="left"/>
      <w:pPr>
        <w:ind w:left="5517" w:hanging="360"/>
      </w:pPr>
    </w:lvl>
    <w:lvl w:ilvl="8" w:tplc="040C001B" w:tentative="1">
      <w:start w:val="1"/>
      <w:numFmt w:val="lowerRoman"/>
      <w:lvlText w:val="%9."/>
      <w:lvlJc w:val="right"/>
      <w:pPr>
        <w:ind w:left="6237" w:hanging="180"/>
      </w:pPr>
    </w:lvl>
  </w:abstractNum>
  <w:abstractNum w:abstractNumId="7" w15:restartNumberingAfterBreak="0">
    <w:nsid w:val="199D636F"/>
    <w:multiLevelType w:val="multilevel"/>
    <w:tmpl w:val="EF8C6B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E113599"/>
    <w:multiLevelType w:val="multilevel"/>
    <w:tmpl w:val="DAEAFC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0A3A88"/>
    <w:multiLevelType w:val="hybridMultilevel"/>
    <w:tmpl w:val="682A9F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352"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406E20"/>
    <w:multiLevelType w:val="hybridMultilevel"/>
    <w:tmpl w:val="393862DA"/>
    <w:lvl w:ilvl="0" w:tplc="13864958">
      <w:start w:val="3"/>
      <w:numFmt w:val="bullet"/>
      <w:lvlText w:val="-"/>
      <w:lvlJc w:val="left"/>
      <w:pPr>
        <w:ind w:left="1065" w:hanging="360"/>
      </w:pPr>
      <w:rPr>
        <w:rFonts w:ascii="Arial" w:eastAsia="Times New Roman" w:hAnsi="Arial" w:hint="default"/>
      </w:rPr>
    </w:lvl>
    <w:lvl w:ilvl="1" w:tplc="040C0003">
      <w:start w:val="1"/>
      <w:numFmt w:val="bullet"/>
      <w:lvlText w:val="o"/>
      <w:lvlJc w:val="left"/>
      <w:pPr>
        <w:ind w:left="1785" w:hanging="360"/>
      </w:pPr>
      <w:rPr>
        <w:rFonts w:ascii="Courier New" w:hAnsi="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1" w15:restartNumberingAfterBreak="0">
    <w:nsid w:val="270C212A"/>
    <w:multiLevelType w:val="hybridMultilevel"/>
    <w:tmpl w:val="19FACE24"/>
    <w:lvl w:ilvl="0" w:tplc="B84A7190">
      <w:start w:val="1"/>
      <w:numFmt w:val="upperLetter"/>
      <w:lvlText w:val="%1."/>
      <w:lvlJc w:val="left"/>
      <w:pPr>
        <w:ind w:left="477" w:hanging="360"/>
      </w:pPr>
      <w:rPr>
        <w:rFonts w:hint="default"/>
      </w:rPr>
    </w:lvl>
    <w:lvl w:ilvl="1" w:tplc="040C0019" w:tentative="1">
      <w:start w:val="1"/>
      <w:numFmt w:val="lowerLetter"/>
      <w:lvlText w:val="%2."/>
      <w:lvlJc w:val="left"/>
      <w:pPr>
        <w:ind w:left="1197" w:hanging="360"/>
      </w:pPr>
    </w:lvl>
    <w:lvl w:ilvl="2" w:tplc="040C001B" w:tentative="1">
      <w:start w:val="1"/>
      <w:numFmt w:val="lowerRoman"/>
      <w:lvlText w:val="%3."/>
      <w:lvlJc w:val="right"/>
      <w:pPr>
        <w:ind w:left="1917" w:hanging="180"/>
      </w:pPr>
    </w:lvl>
    <w:lvl w:ilvl="3" w:tplc="040C000F" w:tentative="1">
      <w:start w:val="1"/>
      <w:numFmt w:val="decimal"/>
      <w:lvlText w:val="%4."/>
      <w:lvlJc w:val="left"/>
      <w:pPr>
        <w:ind w:left="2637" w:hanging="360"/>
      </w:pPr>
    </w:lvl>
    <w:lvl w:ilvl="4" w:tplc="040C0019" w:tentative="1">
      <w:start w:val="1"/>
      <w:numFmt w:val="lowerLetter"/>
      <w:lvlText w:val="%5."/>
      <w:lvlJc w:val="left"/>
      <w:pPr>
        <w:ind w:left="3357" w:hanging="360"/>
      </w:pPr>
    </w:lvl>
    <w:lvl w:ilvl="5" w:tplc="040C001B" w:tentative="1">
      <w:start w:val="1"/>
      <w:numFmt w:val="lowerRoman"/>
      <w:lvlText w:val="%6."/>
      <w:lvlJc w:val="right"/>
      <w:pPr>
        <w:ind w:left="4077" w:hanging="180"/>
      </w:pPr>
    </w:lvl>
    <w:lvl w:ilvl="6" w:tplc="040C000F" w:tentative="1">
      <w:start w:val="1"/>
      <w:numFmt w:val="decimal"/>
      <w:lvlText w:val="%7."/>
      <w:lvlJc w:val="left"/>
      <w:pPr>
        <w:ind w:left="4797" w:hanging="360"/>
      </w:pPr>
    </w:lvl>
    <w:lvl w:ilvl="7" w:tplc="040C0019" w:tentative="1">
      <w:start w:val="1"/>
      <w:numFmt w:val="lowerLetter"/>
      <w:lvlText w:val="%8."/>
      <w:lvlJc w:val="left"/>
      <w:pPr>
        <w:ind w:left="5517" w:hanging="360"/>
      </w:pPr>
    </w:lvl>
    <w:lvl w:ilvl="8" w:tplc="040C001B" w:tentative="1">
      <w:start w:val="1"/>
      <w:numFmt w:val="lowerRoman"/>
      <w:lvlText w:val="%9."/>
      <w:lvlJc w:val="right"/>
      <w:pPr>
        <w:ind w:left="6237" w:hanging="180"/>
      </w:pPr>
    </w:lvl>
  </w:abstractNum>
  <w:abstractNum w:abstractNumId="12" w15:restartNumberingAfterBreak="0">
    <w:nsid w:val="2BD83224"/>
    <w:multiLevelType w:val="hybridMultilevel"/>
    <w:tmpl w:val="96745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3E176A"/>
    <w:multiLevelType w:val="multilevel"/>
    <w:tmpl w:val="C69A7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644F50"/>
    <w:multiLevelType w:val="hybridMultilevel"/>
    <w:tmpl w:val="CFEC4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0F0A52"/>
    <w:multiLevelType w:val="multilevel"/>
    <w:tmpl w:val="29AE868A"/>
    <w:lvl w:ilvl="0">
      <w:start w:val="6"/>
      <w:numFmt w:val="bullet"/>
      <w:lvlText w:val="-"/>
      <w:lvlJc w:val="left"/>
      <w:pPr>
        <w:tabs>
          <w:tab w:val="num" w:pos="1571"/>
        </w:tabs>
        <w:ind w:left="1571" w:hanging="360"/>
      </w:pPr>
      <w:rPr>
        <w:rFonts w:ascii="Times New Roman" w:hAnsi="Times New Roman" w:cs="Times New Roman" w:hint="default"/>
        <w:sz w:val="20"/>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6" w15:restartNumberingAfterBreak="0">
    <w:nsid w:val="5E46795C"/>
    <w:multiLevelType w:val="hybridMultilevel"/>
    <w:tmpl w:val="76889CB2"/>
    <w:lvl w:ilvl="0" w:tplc="24DEC3D0">
      <w:start w:val="1"/>
      <w:numFmt w:val="decimal"/>
      <w:pStyle w:val="Listepuce"/>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A370081"/>
    <w:multiLevelType w:val="hybridMultilevel"/>
    <w:tmpl w:val="19FACE24"/>
    <w:lvl w:ilvl="0" w:tplc="B84A7190">
      <w:start w:val="1"/>
      <w:numFmt w:val="upperLetter"/>
      <w:lvlText w:val="%1."/>
      <w:lvlJc w:val="left"/>
      <w:pPr>
        <w:ind w:left="477" w:hanging="360"/>
      </w:pPr>
      <w:rPr>
        <w:rFonts w:hint="default"/>
      </w:rPr>
    </w:lvl>
    <w:lvl w:ilvl="1" w:tplc="040C0019" w:tentative="1">
      <w:start w:val="1"/>
      <w:numFmt w:val="lowerLetter"/>
      <w:lvlText w:val="%2."/>
      <w:lvlJc w:val="left"/>
      <w:pPr>
        <w:ind w:left="1197" w:hanging="360"/>
      </w:pPr>
    </w:lvl>
    <w:lvl w:ilvl="2" w:tplc="040C001B" w:tentative="1">
      <w:start w:val="1"/>
      <w:numFmt w:val="lowerRoman"/>
      <w:lvlText w:val="%3."/>
      <w:lvlJc w:val="right"/>
      <w:pPr>
        <w:ind w:left="1917" w:hanging="180"/>
      </w:pPr>
    </w:lvl>
    <w:lvl w:ilvl="3" w:tplc="040C000F" w:tentative="1">
      <w:start w:val="1"/>
      <w:numFmt w:val="decimal"/>
      <w:lvlText w:val="%4."/>
      <w:lvlJc w:val="left"/>
      <w:pPr>
        <w:ind w:left="2637" w:hanging="360"/>
      </w:pPr>
    </w:lvl>
    <w:lvl w:ilvl="4" w:tplc="040C0019" w:tentative="1">
      <w:start w:val="1"/>
      <w:numFmt w:val="lowerLetter"/>
      <w:lvlText w:val="%5."/>
      <w:lvlJc w:val="left"/>
      <w:pPr>
        <w:ind w:left="3357" w:hanging="360"/>
      </w:pPr>
    </w:lvl>
    <w:lvl w:ilvl="5" w:tplc="040C001B" w:tentative="1">
      <w:start w:val="1"/>
      <w:numFmt w:val="lowerRoman"/>
      <w:lvlText w:val="%6."/>
      <w:lvlJc w:val="right"/>
      <w:pPr>
        <w:ind w:left="4077" w:hanging="180"/>
      </w:pPr>
    </w:lvl>
    <w:lvl w:ilvl="6" w:tplc="040C000F" w:tentative="1">
      <w:start w:val="1"/>
      <w:numFmt w:val="decimal"/>
      <w:lvlText w:val="%7."/>
      <w:lvlJc w:val="left"/>
      <w:pPr>
        <w:ind w:left="4797" w:hanging="360"/>
      </w:pPr>
    </w:lvl>
    <w:lvl w:ilvl="7" w:tplc="040C0019" w:tentative="1">
      <w:start w:val="1"/>
      <w:numFmt w:val="lowerLetter"/>
      <w:lvlText w:val="%8."/>
      <w:lvlJc w:val="left"/>
      <w:pPr>
        <w:ind w:left="5517" w:hanging="360"/>
      </w:pPr>
    </w:lvl>
    <w:lvl w:ilvl="8" w:tplc="040C001B" w:tentative="1">
      <w:start w:val="1"/>
      <w:numFmt w:val="lowerRoman"/>
      <w:lvlText w:val="%9."/>
      <w:lvlJc w:val="right"/>
      <w:pPr>
        <w:ind w:left="6237" w:hanging="180"/>
      </w:pPr>
    </w:lvl>
  </w:abstractNum>
  <w:abstractNum w:abstractNumId="18" w15:restartNumberingAfterBreak="0">
    <w:nsid w:val="6C0E201D"/>
    <w:multiLevelType w:val="multilevel"/>
    <w:tmpl w:val="7F901992"/>
    <w:lvl w:ilvl="0">
      <w:start w:val="1"/>
      <w:numFmt w:val="bullet"/>
      <w:lvlText w:val=""/>
      <w:lvlJc w:val="left"/>
      <w:pPr>
        <w:ind w:left="720" w:hanging="360"/>
      </w:pPr>
      <w:rPr>
        <w:rFonts w:ascii="Symbol" w:hAnsi="Symbol" w:cs="Symbol"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7D690A4E"/>
    <w:multiLevelType w:val="multilevel"/>
    <w:tmpl w:val="FF7A90FC"/>
    <w:lvl w:ilvl="0">
      <w:start w:val="1"/>
      <w:numFmt w:val="bullet"/>
      <w:lvlText w:val="-"/>
      <w:lvlJc w:val="left"/>
      <w:pPr>
        <w:ind w:left="720" w:hanging="360"/>
      </w:pPr>
      <w:rPr>
        <w:rFonts w:ascii="Times New Roman" w:hAnsi="Times New Roman" w:cs="Times New Roman"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9"/>
  </w:num>
  <w:num w:numId="4">
    <w:abstractNumId w:val="15"/>
  </w:num>
  <w:num w:numId="5">
    <w:abstractNumId w:val="18"/>
  </w:num>
  <w:num w:numId="6">
    <w:abstractNumId w:val="8"/>
  </w:num>
  <w:num w:numId="7">
    <w:abstractNumId w:val="7"/>
  </w:num>
  <w:num w:numId="8">
    <w:abstractNumId w:val="14"/>
  </w:num>
  <w:num w:numId="9">
    <w:abstractNumId w:val="4"/>
  </w:num>
  <w:num w:numId="10">
    <w:abstractNumId w:val="12"/>
  </w:num>
  <w:num w:numId="11">
    <w:abstractNumId w:val="1"/>
  </w:num>
  <w:num w:numId="12">
    <w:abstractNumId w:val="10"/>
  </w:num>
  <w:num w:numId="13">
    <w:abstractNumId w:val="6"/>
  </w:num>
  <w:num w:numId="14">
    <w:abstractNumId w:val="16"/>
  </w:num>
  <w:num w:numId="15">
    <w:abstractNumId w:val="11"/>
  </w:num>
  <w:num w:numId="16">
    <w:abstractNumId w:val="17"/>
  </w:num>
  <w:num w:numId="17">
    <w:abstractNumId w:val="5"/>
  </w:num>
  <w:num w:numId="18">
    <w:abstractNumId w:val="9"/>
  </w:num>
  <w:num w:numId="19">
    <w:abstractNumId w:val="13"/>
  </w:num>
  <w:num w:numId="2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llaume Agnus">
    <w15:presenceInfo w15:providerId="AD" w15:userId="S::guillaume.agnus@universite-paris-saclay.fr::20fd0a13-7292-4c6b-902d-935b388bd5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0" w:nlCheck="1" w:checkStyle="0"/>
  <w:activeWritingStyle w:appName="MSWord" w:lang="en-US" w:vendorID="64" w:dllVersion="0" w:nlCheck="1" w:checkStyle="0"/>
  <w:proofState w:spelling="clean" w:grammar="clean"/>
  <w:trackRevisions/>
  <w:defaultTabStop w:val="709"/>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E9F"/>
    <w:rsid w:val="0000732A"/>
    <w:rsid w:val="000332A6"/>
    <w:rsid w:val="00036BDE"/>
    <w:rsid w:val="00037AC9"/>
    <w:rsid w:val="00045CA2"/>
    <w:rsid w:val="000477F8"/>
    <w:rsid w:val="00056A87"/>
    <w:rsid w:val="00076564"/>
    <w:rsid w:val="00083A86"/>
    <w:rsid w:val="000872A7"/>
    <w:rsid w:val="00096250"/>
    <w:rsid w:val="000E1BA2"/>
    <w:rsid w:val="001225B0"/>
    <w:rsid w:val="001229F7"/>
    <w:rsid w:val="00131FC1"/>
    <w:rsid w:val="001325AF"/>
    <w:rsid w:val="00135D0E"/>
    <w:rsid w:val="00161EC7"/>
    <w:rsid w:val="0018009C"/>
    <w:rsid w:val="00185C8D"/>
    <w:rsid w:val="00195BB1"/>
    <w:rsid w:val="0019648C"/>
    <w:rsid w:val="001A3670"/>
    <w:rsid w:val="001C2637"/>
    <w:rsid w:val="001C6A4A"/>
    <w:rsid w:val="001D46D2"/>
    <w:rsid w:val="001E08F9"/>
    <w:rsid w:val="001F59F1"/>
    <w:rsid w:val="00202554"/>
    <w:rsid w:val="00215CFB"/>
    <w:rsid w:val="00221567"/>
    <w:rsid w:val="00225625"/>
    <w:rsid w:val="002476D1"/>
    <w:rsid w:val="002661BC"/>
    <w:rsid w:val="00270DBC"/>
    <w:rsid w:val="00275FE1"/>
    <w:rsid w:val="00280BFE"/>
    <w:rsid w:val="00286AE1"/>
    <w:rsid w:val="002A7DE4"/>
    <w:rsid w:val="002D2401"/>
    <w:rsid w:val="0031791D"/>
    <w:rsid w:val="00331CDD"/>
    <w:rsid w:val="00353BC5"/>
    <w:rsid w:val="00385192"/>
    <w:rsid w:val="003B1207"/>
    <w:rsid w:val="003D655B"/>
    <w:rsid w:val="003F335E"/>
    <w:rsid w:val="003F5F16"/>
    <w:rsid w:val="00407B90"/>
    <w:rsid w:val="00411A62"/>
    <w:rsid w:val="004162CC"/>
    <w:rsid w:val="00416F54"/>
    <w:rsid w:val="0043124A"/>
    <w:rsid w:val="00461A17"/>
    <w:rsid w:val="004627CE"/>
    <w:rsid w:val="004662B6"/>
    <w:rsid w:val="00472073"/>
    <w:rsid w:val="004772AA"/>
    <w:rsid w:val="00485BF8"/>
    <w:rsid w:val="00494A48"/>
    <w:rsid w:val="004A2B84"/>
    <w:rsid w:val="004B6E9F"/>
    <w:rsid w:val="004C322F"/>
    <w:rsid w:val="004C7CF6"/>
    <w:rsid w:val="004D0012"/>
    <w:rsid w:val="004D6C3C"/>
    <w:rsid w:val="004F2879"/>
    <w:rsid w:val="004F4A72"/>
    <w:rsid w:val="004F5244"/>
    <w:rsid w:val="004F7601"/>
    <w:rsid w:val="005109D2"/>
    <w:rsid w:val="00511325"/>
    <w:rsid w:val="005200A2"/>
    <w:rsid w:val="00522366"/>
    <w:rsid w:val="00541623"/>
    <w:rsid w:val="005715A2"/>
    <w:rsid w:val="00573F3A"/>
    <w:rsid w:val="00575249"/>
    <w:rsid w:val="005825C1"/>
    <w:rsid w:val="005C0134"/>
    <w:rsid w:val="005C1C16"/>
    <w:rsid w:val="005C1D04"/>
    <w:rsid w:val="005D3541"/>
    <w:rsid w:val="006112EE"/>
    <w:rsid w:val="00613296"/>
    <w:rsid w:val="00617D98"/>
    <w:rsid w:val="006210E1"/>
    <w:rsid w:val="00622359"/>
    <w:rsid w:val="00625BF7"/>
    <w:rsid w:val="006311E5"/>
    <w:rsid w:val="0065155B"/>
    <w:rsid w:val="0065297F"/>
    <w:rsid w:val="0065397A"/>
    <w:rsid w:val="00667542"/>
    <w:rsid w:val="00682450"/>
    <w:rsid w:val="00685A03"/>
    <w:rsid w:val="006A5ACB"/>
    <w:rsid w:val="006C72A7"/>
    <w:rsid w:val="006D0012"/>
    <w:rsid w:val="006D2BF9"/>
    <w:rsid w:val="006E6B33"/>
    <w:rsid w:val="00705BBE"/>
    <w:rsid w:val="00743A13"/>
    <w:rsid w:val="007608A7"/>
    <w:rsid w:val="007708A2"/>
    <w:rsid w:val="0077258D"/>
    <w:rsid w:val="00781E1B"/>
    <w:rsid w:val="00782B1B"/>
    <w:rsid w:val="007922C3"/>
    <w:rsid w:val="007A44A9"/>
    <w:rsid w:val="007D16FB"/>
    <w:rsid w:val="007E4BEC"/>
    <w:rsid w:val="007E55D0"/>
    <w:rsid w:val="007F0A33"/>
    <w:rsid w:val="00803C06"/>
    <w:rsid w:val="0081158B"/>
    <w:rsid w:val="008123A0"/>
    <w:rsid w:val="00824A9E"/>
    <w:rsid w:val="008309BF"/>
    <w:rsid w:val="00874103"/>
    <w:rsid w:val="00877CEE"/>
    <w:rsid w:val="008879BB"/>
    <w:rsid w:val="008A56C0"/>
    <w:rsid w:val="008C1BAD"/>
    <w:rsid w:val="008C459D"/>
    <w:rsid w:val="008F2013"/>
    <w:rsid w:val="00900288"/>
    <w:rsid w:val="00904E73"/>
    <w:rsid w:val="0093067E"/>
    <w:rsid w:val="00931BD3"/>
    <w:rsid w:val="00962BDC"/>
    <w:rsid w:val="0097487C"/>
    <w:rsid w:val="00990AA4"/>
    <w:rsid w:val="00995EAF"/>
    <w:rsid w:val="009F7D8E"/>
    <w:rsid w:val="00A055E6"/>
    <w:rsid w:val="00A11249"/>
    <w:rsid w:val="00A12C8E"/>
    <w:rsid w:val="00A36B22"/>
    <w:rsid w:val="00A95007"/>
    <w:rsid w:val="00AB5778"/>
    <w:rsid w:val="00AC5D06"/>
    <w:rsid w:val="00AD2C65"/>
    <w:rsid w:val="00AE421F"/>
    <w:rsid w:val="00B062EC"/>
    <w:rsid w:val="00B13010"/>
    <w:rsid w:val="00B27FC9"/>
    <w:rsid w:val="00B3222D"/>
    <w:rsid w:val="00B41A15"/>
    <w:rsid w:val="00B90F62"/>
    <w:rsid w:val="00BA7CEB"/>
    <w:rsid w:val="00BB3E2B"/>
    <w:rsid w:val="00BC611B"/>
    <w:rsid w:val="00BC7160"/>
    <w:rsid w:val="00BD0D4F"/>
    <w:rsid w:val="00BE7A6B"/>
    <w:rsid w:val="00C015B2"/>
    <w:rsid w:val="00C0623D"/>
    <w:rsid w:val="00C137F5"/>
    <w:rsid w:val="00C2537A"/>
    <w:rsid w:val="00C34187"/>
    <w:rsid w:val="00C45A10"/>
    <w:rsid w:val="00C52149"/>
    <w:rsid w:val="00C54608"/>
    <w:rsid w:val="00C72C01"/>
    <w:rsid w:val="00C92067"/>
    <w:rsid w:val="00CA1174"/>
    <w:rsid w:val="00CA4D5A"/>
    <w:rsid w:val="00CC59B3"/>
    <w:rsid w:val="00D0480D"/>
    <w:rsid w:val="00D05F91"/>
    <w:rsid w:val="00D143E5"/>
    <w:rsid w:val="00D14AA2"/>
    <w:rsid w:val="00D27520"/>
    <w:rsid w:val="00D351E2"/>
    <w:rsid w:val="00D356E7"/>
    <w:rsid w:val="00D7551F"/>
    <w:rsid w:val="00D84EBE"/>
    <w:rsid w:val="00DA057F"/>
    <w:rsid w:val="00DA1692"/>
    <w:rsid w:val="00DA7095"/>
    <w:rsid w:val="00DC4D5C"/>
    <w:rsid w:val="00DE1E20"/>
    <w:rsid w:val="00DE2CFF"/>
    <w:rsid w:val="00DE59FD"/>
    <w:rsid w:val="00DF252E"/>
    <w:rsid w:val="00E00DA3"/>
    <w:rsid w:val="00E011C2"/>
    <w:rsid w:val="00E33905"/>
    <w:rsid w:val="00E33C43"/>
    <w:rsid w:val="00E5248D"/>
    <w:rsid w:val="00E53D85"/>
    <w:rsid w:val="00EE3C7A"/>
    <w:rsid w:val="00F03805"/>
    <w:rsid w:val="00F1193C"/>
    <w:rsid w:val="00F11B04"/>
    <w:rsid w:val="00F167DF"/>
    <w:rsid w:val="00F33864"/>
    <w:rsid w:val="00F36E08"/>
    <w:rsid w:val="00F4052B"/>
    <w:rsid w:val="00F57BFF"/>
    <w:rsid w:val="00F66B49"/>
    <w:rsid w:val="00F75B30"/>
    <w:rsid w:val="00F956B4"/>
    <w:rsid w:val="00FA3B89"/>
    <w:rsid w:val="00FB76F6"/>
    <w:rsid w:val="00FC184A"/>
    <w:rsid w:val="00FC5040"/>
    <w:rsid w:val="00FE6F3F"/>
    <w:rsid w:val="00FF7D6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BBA973"/>
  <w15:docId w15:val="{8BD9D4E8-4AB7-4D7F-8C9F-4393AA17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ohit Devanagari"/>
        <w:kern w:val="2"/>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805"/>
    <w:pPr>
      <w:spacing w:after="160" w:line="259" w:lineRule="auto"/>
    </w:pPr>
    <w:rPr>
      <w:sz w:val="24"/>
    </w:rPr>
  </w:style>
  <w:style w:type="paragraph" w:styleId="Titre1">
    <w:name w:val="heading 1"/>
    <w:basedOn w:val="Normal"/>
    <w:next w:val="Normal"/>
    <w:link w:val="Titre1Car"/>
    <w:uiPriority w:val="9"/>
    <w:qFormat/>
    <w:rsid w:val="00135D0E"/>
    <w:pPr>
      <w:keepNext/>
      <w:keepLines/>
      <w:spacing w:before="240" w:after="0"/>
      <w:outlineLvl w:val="0"/>
    </w:pPr>
    <w:rPr>
      <w:rFonts w:asciiTheme="majorHAnsi" w:eastAsiaTheme="majorEastAsia" w:hAnsiTheme="majorHAnsi" w:cs="Mangal"/>
      <w:color w:val="2E74B5" w:themeColor="accent1" w:themeShade="BF"/>
      <w:sz w:val="32"/>
      <w:szCs w:val="29"/>
    </w:rPr>
  </w:style>
  <w:style w:type="paragraph" w:styleId="Titre2">
    <w:name w:val="heading 2"/>
    <w:basedOn w:val="Normal"/>
    <w:next w:val="Normal"/>
    <w:link w:val="Titre2Car"/>
    <w:rsid w:val="00280BFE"/>
    <w:pPr>
      <w:keepNext/>
      <w:suppressAutoHyphens/>
      <w:autoSpaceDN w:val="0"/>
      <w:spacing w:after="60" w:line="240" w:lineRule="auto"/>
      <w:textAlignment w:val="baseline"/>
      <w:outlineLvl w:val="1"/>
    </w:pPr>
    <w:rPr>
      <w:rFonts w:ascii="Arial" w:eastAsia="Times New Roman" w:hAnsi="Arial" w:cs="Arial"/>
      <w:b/>
      <w:bCs/>
      <w:i/>
      <w:iCs/>
      <w:kern w:val="0"/>
      <w:sz w:val="28"/>
      <w:szCs w:val="28"/>
      <w:lang w:val="en-US"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CD3C97"/>
  </w:style>
  <w:style w:type="character" w:customStyle="1" w:styleId="PieddepageCar">
    <w:name w:val="Pied de page Car"/>
    <w:basedOn w:val="Policepardfaut"/>
    <w:link w:val="Pieddepage"/>
    <w:uiPriority w:val="99"/>
    <w:qFormat/>
    <w:rsid w:val="00CD3C97"/>
  </w:style>
  <w:style w:type="character" w:customStyle="1" w:styleId="TextedebullesCar">
    <w:name w:val="Texte de bulles Car"/>
    <w:basedOn w:val="Policepardfaut"/>
    <w:link w:val="Textedebulles"/>
    <w:uiPriority w:val="99"/>
    <w:semiHidden/>
    <w:qFormat/>
    <w:rsid w:val="00CD3C97"/>
    <w:rPr>
      <w:rFonts w:ascii="Segoe UI" w:hAnsi="Segoe UI" w:cs="Segoe UI"/>
      <w:sz w:val="18"/>
      <w:szCs w:val="18"/>
    </w:rPr>
  </w:style>
  <w:style w:type="character" w:customStyle="1" w:styleId="CommentaireCar">
    <w:name w:val="Commentaire Car"/>
    <w:basedOn w:val="Policepardfaut"/>
    <w:link w:val="Commentaire"/>
    <w:uiPriority w:val="99"/>
    <w:qFormat/>
    <w:rsid w:val="00B007A7"/>
    <w:rPr>
      <w:rFonts w:ascii="Times New Roman" w:eastAsia="Times New Roman" w:hAnsi="Times New Roman" w:cs="Times New Roman"/>
    </w:rPr>
  </w:style>
  <w:style w:type="character" w:customStyle="1" w:styleId="ListLabel1">
    <w:name w:val="ListLabel 1"/>
    <w:qFormat/>
    <w:rsid w:val="00F1193C"/>
    <w:rPr>
      <w:rFonts w:cs="Arial"/>
      <w:color w:val="000000"/>
      <w:sz w:val="24"/>
      <w:szCs w:val="24"/>
    </w:rPr>
  </w:style>
  <w:style w:type="character" w:customStyle="1" w:styleId="ListLabel2">
    <w:name w:val="ListLabel 2"/>
    <w:qFormat/>
    <w:rsid w:val="00F1193C"/>
    <w:rPr>
      <w:rFonts w:cs="Courier New"/>
      <w:color w:val="000000"/>
      <w:sz w:val="24"/>
      <w:szCs w:val="24"/>
    </w:rPr>
  </w:style>
  <w:style w:type="character" w:customStyle="1" w:styleId="ListLabel3">
    <w:name w:val="ListLabel 3"/>
    <w:qFormat/>
    <w:rsid w:val="00F1193C"/>
    <w:rPr>
      <w:rFonts w:cs="Arial"/>
      <w:color w:val="000000"/>
      <w:sz w:val="24"/>
      <w:szCs w:val="24"/>
    </w:rPr>
  </w:style>
  <w:style w:type="character" w:customStyle="1" w:styleId="ListLabel4">
    <w:name w:val="ListLabel 4"/>
    <w:qFormat/>
    <w:rsid w:val="00F1193C"/>
    <w:rPr>
      <w:rFonts w:cs="Arial"/>
      <w:color w:val="000000"/>
      <w:sz w:val="24"/>
      <w:szCs w:val="24"/>
    </w:rPr>
  </w:style>
  <w:style w:type="character" w:customStyle="1" w:styleId="ListLabel5">
    <w:name w:val="ListLabel 5"/>
    <w:qFormat/>
    <w:rsid w:val="00F1193C"/>
    <w:rPr>
      <w:rFonts w:cs="Courier New"/>
      <w:color w:val="000000"/>
      <w:sz w:val="24"/>
      <w:szCs w:val="24"/>
    </w:rPr>
  </w:style>
  <w:style w:type="character" w:customStyle="1" w:styleId="ListLabel6">
    <w:name w:val="ListLabel 6"/>
    <w:qFormat/>
    <w:rsid w:val="00F1193C"/>
    <w:rPr>
      <w:rFonts w:cs="Arial"/>
      <w:color w:val="000000"/>
      <w:sz w:val="24"/>
      <w:szCs w:val="24"/>
    </w:rPr>
  </w:style>
  <w:style w:type="character" w:customStyle="1" w:styleId="ListLabel7">
    <w:name w:val="ListLabel 7"/>
    <w:qFormat/>
    <w:rsid w:val="00F1193C"/>
    <w:rPr>
      <w:rFonts w:cs="Arial"/>
      <w:color w:val="000000"/>
      <w:sz w:val="24"/>
      <w:szCs w:val="24"/>
    </w:rPr>
  </w:style>
  <w:style w:type="character" w:customStyle="1" w:styleId="ListLabel8">
    <w:name w:val="ListLabel 8"/>
    <w:qFormat/>
    <w:rsid w:val="00F1193C"/>
    <w:rPr>
      <w:rFonts w:cs="Courier New"/>
      <w:color w:val="000000"/>
      <w:sz w:val="24"/>
      <w:szCs w:val="24"/>
    </w:rPr>
  </w:style>
  <w:style w:type="character" w:customStyle="1" w:styleId="ListLabel9">
    <w:name w:val="ListLabel 9"/>
    <w:qFormat/>
    <w:rsid w:val="00F1193C"/>
    <w:rPr>
      <w:rFonts w:cs="Arial"/>
      <w:color w:val="000000"/>
      <w:sz w:val="24"/>
      <w:szCs w:val="24"/>
    </w:rPr>
  </w:style>
  <w:style w:type="character" w:customStyle="1" w:styleId="ListLabel10">
    <w:name w:val="ListLabel 10"/>
    <w:qFormat/>
    <w:rsid w:val="00F1193C"/>
    <w:rPr>
      <w:rFonts w:cs="Arial"/>
      <w:color w:val="000000"/>
      <w:sz w:val="24"/>
      <w:szCs w:val="24"/>
    </w:rPr>
  </w:style>
  <w:style w:type="character" w:customStyle="1" w:styleId="ListLabel11">
    <w:name w:val="ListLabel 11"/>
    <w:qFormat/>
    <w:rsid w:val="00F1193C"/>
    <w:rPr>
      <w:rFonts w:cs="Courier New"/>
      <w:color w:val="000000"/>
      <w:sz w:val="24"/>
      <w:szCs w:val="24"/>
    </w:rPr>
  </w:style>
  <w:style w:type="character" w:customStyle="1" w:styleId="ListLabel12">
    <w:name w:val="ListLabel 12"/>
    <w:qFormat/>
    <w:rsid w:val="00F1193C"/>
    <w:rPr>
      <w:rFonts w:cs="Arial"/>
      <w:color w:val="000000"/>
      <w:sz w:val="24"/>
      <w:szCs w:val="24"/>
    </w:rPr>
  </w:style>
  <w:style w:type="character" w:customStyle="1" w:styleId="ListLabel13">
    <w:name w:val="ListLabel 13"/>
    <w:qFormat/>
    <w:rsid w:val="00F1193C"/>
    <w:rPr>
      <w:rFonts w:cs="Arial"/>
      <w:color w:val="000000"/>
      <w:sz w:val="24"/>
      <w:szCs w:val="24"/>
    </w:rPr>
  </w:style>
  <w:style w:type="character" w:customStyle="1" w:styleId="ListLabel14">
    <w:name w:val="ListLabel 14"/>
    <w:qFormat/>
    <w:rsid w:val="00F1193C"/>
    <w:rPr>
      <w:rFonts w:cs="Courier New"/>
      <w:color w:val="000000"/>
      <w:sz w:val="24"/>
      <w:szCs w:val="24"/>
    </w:rPr>
  </w:style>
  <w:style w:type="character" w:customStyle="1" w:styleId="ListLabel15">
    <w:name w:val="ListLabel 15"/>
    <w:qFormat/>
    <w:rsid w:val="00F1193C"/>
    <w:rPr>
      <w:rFonts w:cs="Arial"/>
      <w:color w:val="000000"/>
      <w:sz w:val="24"/>
      <w:szCs w:val="24"/>
    </w:rPr>
  </w:style>
  <w:style w:type="character" w:customStyle="1" w:styleId="ListLabel16">
    <w:name w:val="ListLabel 16"/>
    <w:qFormat/>
    <w:rsid w:val="00F1193C"/>
    <w:rPr>
      <w:rFonts w:cs="Arial"/>
      <w:color w:val="000000"/>
      <w:sz w:val="24"/>
      <w:szCs w:val="24"/>
    </w:rPr>
  </w:style>
  <w:style w:type="character" w:customStyle="1" w:styleId="ListLabel17">
    <w:name w:val="ListLabel 17"/>
    <w:qFormat/>
    <w:rsid w:val="00F1193C"/>
    <w:rPr>
      <w:rFonts w:cs="Courier New"/>
      <w:color w:val="000000"/>
      <w:sz w:val="24"/>
      <w:szCs w:val="24"/>
    </w:rPr>
  </w:style>
  <w:style w:type="character" w:customStyle="1" w:styleId="ListLabel18">
    <w:name w:val="ListLabel 18"/>
    <w:qFormat/>
    <w:rsid w:val="00F1193C"/>
    <w:rPr>
      <w:rFonts w:cs="Arial"/>
      <w:color w:val="000000"/>
      <w:sz w:val="24"/>
      <w:szCs w:val="24"/>
    </w:rPr>
  </w:style>
  <w:style w:type="character" w:customStyle="1" w:styleId="ListLabel19">
    <w:name w:val="ListLabel 19"/>
    <w:qFormat/>
    <w:rsid w:val="00F1193C"/>
    <w:rPr>
      <w:rFonts w:cs="Times New Roman"/>
      <w:color w:val="000000"/>
      <w:sz w:val="24"/>
      <w:szCs w:val="24"/>
    </w:rPr>
  </w:style>
  <w:style w:type="character" w:customStyle="1" w:styleId="ListLabel20">
    <w:name w:val="ListLabel 20"/>
    <w:qFormat/>
    <w:rsid w:val="00F1193C"/>
    <w:rPr>
      <w:rFonts w:cs="Times New Roman"/>
      <w:color w:val="000000"/>
      <w:sz w:val="24"/>
      <w:szCs w:val="24"/>
    </w:rPr>
  </w:style>
  <w:style w:type="character" w:customStyle="1" w:styleId="ListLabel21">
    <w:name w:val="ListLabel 21"/>
    <w:qFormat/>
    <w:rsid w:val="00F1193C"/>
    <w:rPr>
      <w:rFonts w:cs="Times New Roman"/>
      <w:color w:val="000000"/>
      <w:sz w:val="24"/>
      <w:szCs w:val="24"/>
    </w:rPr>
  </w:style>
  <w:style w:type="character" w:customStyle="1" w:styleId="ListLabel22">
    <w:name w:val="ListLabel 22"/>
    <w:qFormat/>
    <w:rsid w:val="00F1193C"/>
    <w:rPr>
      <w:rFonts w:cs="Times New Roman"/>
      <w:color w:val="000000"/>
      <w:sz w:val="24"/>
      <w:szCs w:val="24"/>
    </w:rPr>
  </w:style>
  <w:style w:type="character" w:customStyle="1" w:styleId="ListLabel23">
    <w:name w:val="ListLabel 23"/>
    <w:qFormat/>
    <w:rsid w:val="00F1193C"/>
    <w:rPr>
      <w:rFonts w:cs="Times New Roman"/>
      <w:color w:val="000000"/>
      <w:sz w:val="24"/>
      <w:szCs w:val="24"/>
    </w:rPr>
  </w:style>
  <w:style w:type="character" w:customStyle="1" w:styleId="ListLabel24">
    <w:name w:val="ListLabel 24"/>
    <w:qFormat/>
    <w:rsid w:val="00F1193C"/>
    <w:rPr>
      <w:rFonts w:cs="Times New Roman"/>
      <w:color w:val="000000"/>
      <w:sz w:val="24"/>
      <w:szCs w:val="24"/>
    </w:rPr>
  </w:style>
  <w:style w:type="character" w:customStyle="1" w:styleId="ListLabel25">
    <w:name w:val="ListLabel 25"/>
    <w:qFormat/>
    <w:rsid w:val="00F1193C"/>
    <w:rPr>
      <w:rFonts w:cs="Times New Roman"/>
      <w:color w:val="000000"/>
      <w:sz w:val="24"/>
      <w:szCs w:val="24"/>
    </w:rPr>
  </w:style>
  <w:style w:type="character" w:customStyle="1" w:styleId="ListLabel26">
    <w:name w:val="ListLabel 26"/>
    <w:qFormat/>
    <w:rsid w:val="00F1193C"/>
    <w:rPr>
      <w:rFonts w:cs="Times New Roman"/>
      <w:color w:val="000000"/>
      <w:sz w:val="24"/>
      <w:szCs w:val="24"/>
    </w:rPr>
  </w:style>
  <w:style w:type="character" w:customStyle="1" w:styleId="ListLabel27">
    <w:name w:val="ListLabel 27"/>
    <w:qFormat/>
    <w:rsid w:val="00F1193C"/>
    <w:rPr>
      <w:rFonts w:cs="Times New Roman"/>
      <w:color w:val="000000"/>
      <w:sz w:val="24"/>
      <w:szCs w:val="24"/>
    </w:rPr>
  </w:style>
  <w:style w:type="character" w:customStyle="1" w:styleId="ListLabel28">
    <w:name w:val="ListLabel 28"/>
    <w:qFormat/>
    <w:rsid w:val="00F1193C"/>
    <w:rPr>
      <w:rFonts w:cs="Arial"/>
      <w:color w:val="000000"/>
      <w:sz w:val="24"/>
      <w:szCs w:val="24"/>
    </w:rPr>
  </w:style>
  <w:style w:type="character" w:customStyle="1" w:styleId="ListLabel29">
    <w:name w:val="ListLabel 29"/>
    <w:qFormat/>
    <w:rsid w:val="00F1193C"/>
    <w:rPr>
      <w:rFonts w:cs="Courier New"/>
      <w:color w:val="000000"/>
      <w:sz w:val="24"/>
      <w:szCs w:val="24"/>
    </w:rPr>
  </w:style>
  <w:style w:type="character" w:customStyle="1" w:styleId="ListLabel30">
    <w:name w:val="ListLabel 30"/>
    <w:qFormat/>
    <w:rsid w:val="00F1193C"/>
    <w:rPr>
      <w:rFonts w:cs="Arial"/>
      <w:color w:val="000000"/>
      <w:sz w:val="24"/>
      <w:szCs w:val="24"/>
    </w:rPr>
  </w:style>
  <w:style w:type="character" w:customStyle="1" w:styleId="ListLabel31">
    <w:name w:val="ListLabel 31"/>
    <w:qFormat/>
    <w:rsid w:val="00F1193C"/>
    <w:rPr>
      <w:rFonts w:cs="Arial"/>
      <w:color w:val="000000"/>
      <w:sz w:val="24"/>
      <w:szCs w:val="24"/>
    </w:rPr>
  </w:style>
  <w:style w:type="character" w:customStyle="1" w:styleId="ListLabel32">
    <w:name w:val="ListLabel 32"/>
    <w:qFormat/>
    <w:rsid w:val="00F1193C"/>
    <w:rPr>
      <w:rFonts w:cs="Courier New"/>
      <w:color w:val="000000"/>
      <w:sz w:val="24"/>
      <w:szCs w:val="24"/>
    </w:rPr>
  </w:style>
  <w:style w:type="character" w:customStyle="1" w:styleId="ListLabel33">
    <w:name w:val="ListLabel 33"/>
    <w:qFormat/>
    <w:rsid w:val="00F1193C"/>
    <w:rPr>
      <w:rFonts w:cs="Arial"/>
      <w:color w:val="000000"/>
      <w:sz w:val="24"/>
      <w:szCs w:val="24"/>
    </w:rPr>
  </w:style>
  <w:style w:type="character" w:customStyle="1" w:styleId="ListLabel34">
    <w:name w:val="ListLabel 34"/>
    <w:qFormat/>
    <w:rsid w:val="00F1193C"/>
    <w:rPr>
      <w:rFonts w:cs="Arial"/>
      <w:color w:val="000000"/>
      <w:sz w:val="24"/>
      <w:szCs w:val="24"/>
    </w:rPr>
  </w:style>
  <w:style w:type="character" w:customStyle="1" w:styleId="ListLabel35">
    <w:name w:val="ListLabel 35"/>
    <w:qFormat/>
    <w:rsid w:val="00F1193C"/>
    <w:rPr>
      <w:rFonts w:cs="Courier New"/>
      <w:color w:val="000000"/>
      <w:sz w:val="24"/>
      <w:szCs w:val="24"/>
    </w:rPr>
  </w:style>
  <w:style w:type="character" w:customStyle="1" w:styleId="ListLabel36">
    <w:name w:val="ListLabel 36"/>
    <w:qFormat/>
    <w:rsid w:val="00F1193C"/>
    <w:rPr>
      <w:rFonts w:cs="Arial"/>
      <w:color w:val="000000"/>
      <w:sz w:val="24"/>
      <w:szCs w:val="24"/>
    </w:rPr>
  </w:style>
  <w:style w:type="character" w:customStyle="1" w:styleId="ListLabel37">
    <w:name w:val="ListLabel 37"/>
    <w:qFormat/>
    <w:rsid w:val="00F1193C"/>
    <w:rPr>
      <w:rFonts w:cs="Arial"/>
      <w:color w:val="000000"/>
      <w:sz w:val="24"/>
      <w:szCs w:val="24"/>
    </w:rPr>
  </w:style>
  <w:style w:type="character" w:customStyle="1" w:styleId="ListLabel38">
    <w:name w:val="ListLabel 38"/>
    <w:qFormat/>
    <w:rsid w:val="00F1193C"/>
    <w:rPr>
      <w:rFonts w:cs="Courier New"/>
      <w:color w:val="000000"/>
      <w:sz w:val="24"/>
      <w:szCs w:val="24"/>
    </w:rPr>
  </w:style>
  <w:style w:type="character" w:customStyle="1" w:styleId="ListLabel39">
    <w:name w:val="ListLabel 39"/>
    <w:qFormat/>
    <w:rsid w:val="00F1193C"/>
    <w:rPr>
      <w:rFonts w:cs="Arial"/>
      <w:color w:val="000000"/>
      <w:sz w:val="24"/>
      <w:szCs w:val="24"/>
    </w:rPr>
  </w:style>
  <w:style w:type="character" w:customStyle="1" w:styleId="ListLabel40">
    <w:name w:val="ListLabel 40"/>
    <w:qFormat/>
    <w:rsid w:val="00F1193C"/>
    <w:rPr>
      <w:rFonts w:cs="Arial"/>
      <w:color w:val="000000"/>
      <w:sz w:val="24"/>
      <w:szCs w:val="24"/>
    </w:rPr>
  </w:style>
  <w:style w:type="character" w:customStyle="1" w:styleId="ListLabel41">
    <w:name w:val="ListLabel 41"/>
    <w:qFormat/>
    <w:rsid w:val="00F1193C"/>
    <w:rPr>
      <w:rFonts w:cs="Courier New"/>
      <w:color w:val="000000"/>
      <w:sz w:val="24"/>
      <w:szCs w:val="24"/>
    </w:rPr>
  </w:style>
  <w:style w:type="character" w:customStyle="1" w:styleId="ListLabel42">
    <w:name w:val="ListLabel 42"/>
    <w:qFormat/>
    <w:rsid w:val="00F1193C"/>
    <w:rPr>
      <w:rFonts w:cs="Arial"/>
      <w:color w:val="000000"/>
      <w:sz w:val="24"/>
      <w:szCs w:val="24"/>
    </w:rPr>
  </w:style>
  <w:style w:type="character" w:customStyle="1" w:styleId="ListLabel43">
    <w:name w:val="ListLabel 43"/>
    <w:qFormat/>
    <w:rsid w:val="00F1193C"/>
    <w:rPr>
      <w:rFonts w:cs="Arial"/>
      <w:color w:val="000000"/>
      <w:sz w:val="24"/>
      <w:szCs w:val="24"/>
    </w:rPr>
  </w:style>
  <w:style w:type="character" w:customStyle="1" w:styleId="ListLabel44">
    <w:name w:val="ListLabel 44"/>
    <w:qFormat/>
    <w:rsid w:val="00F1193C"/>
    <w:rPr>
      <w:rFonts w:cs="Courier New"/>
      <w:color w:val="000000"/>
      <w:sz w:val="24"/>
      <w:szCs w:val="24"/>
    </w:rPr>
  </w:style>
  <w:style w:type="character" w:customStyle="1" w:styleId="ListLabel45">
    <w:name w:val="ListLabel 45"/>
    <w:qFormat/>
    <w:rsid w:val="00F1193C"/>
    <w:rPr>
      <w:rFonts w:cs="Arial"/>
      <w:color w:val="000000"/>
      <w:sz w:val="24"/>
      <w:szCs w:val="24"/>
    </w:rPr>
  </w:style>
  <w:style w:type="character" w:customStyle="1" w:styleId="ListLabel46">
    <w:name w:val="ListLabel 46"/>
    <w:qFormat/>
    <w:rsid w:val="00F1193C"/>
    <w:rPr>
      <w:rFonts w:cs="Arial"/>
      <w:color w:val="000000"/>
      <w:sz w:val="24"/>
      <w:szCs w:val="24"/>
    </w:rPr>
  </w:style>
  <w:style w:type="character" w:customStyle="1" w:styleId="ListLabel47">
    <w:name w:val="ListLabel 47"/>
    <w:qFormat/>
    <w:rsid w:val="00F1193C"/>
    <w:rPr>
      <w:rFonts w:cs="Courier New"/>
      <w:color w:val="000000"/>
      <w:sz w:val="24"/>
      <w:szCs w:val="24"/>
    </w:rPr>
  </w:style>
  <w:style w:type="character" w:customStyle="1" w:styleId="ListLabel48">
    <w:name w:val="ListLabel 48"/>
    <w:qFormat/>
    <w:rsid w:val="00F1193C"/>
    <w:rPr>
      <w:rFonts w:cs="Arial"/>
      <w:color w:val="000000"/>
      <w:sz w:val="24"/>
      <w:szCs w:val="24"/>
    </w:rPr>
  </w:style>
  <w:style w:type="character" w:customStyle="1" w:styleId="ListLabel49">
    <w:name w:val="ListLabel 49"/>
    <w:qFormat/>
    <w:rsid w:val="00F1193C"/>
    <w:rPr>
      <w:rFonts w:cs="Arial"/>
      <w:color w:val="000000"/>
      <w:sz w:val="24"/>
      <w:szCs w:val="24"/>
    </w:rPr>
  </w:style>
  <w:style w:type="character" w:customStyle="1" w:styleId="ListLabel50">
    <w:name w:val="ListLabel 50"/>
    <w:qFormat/>
    <w:rsid w:val="00F1193C"/>
    <w:rPr>
      <w:rFonts w:cs="Courier New"/>
      <w:color w:val="000000"/>
      <w:sz w:val="24"/>
      <w:szCs w:val="24"/>
    </w:rPr>
  </w:style>
  <w:style w:type="character" w:customStyle="1" w:styleId="ListLabel51">
    <w:name w:val="ListLabel 51"/>
    <w:qFormat/>
    <w:rsid w:val="00F1193C"/>
    <w:rPr>
      <w:rFonts w:cs="Arial"/>
      <w:color w:val="000000"/>
      <w:sz w:val="24"/>
      <w:szCs w:val="24"/>
    </w:rPr>
  </w:style>
  <w:style w:type="character" w:customStyle="1" w:styleId="ListLabel52">
    <w:name w:val="ListLabel 52"/>
    <w:qFormat/>
    <w:rsid w:val="00F1193C"/>
    <w:rPr>
      <w:rFonts w:cs="Arial"/>
      <w:color w:val="000000"/>
      <w:sz w:val="24"/>
      <w:szCs w:val="24"/>
    </w:rPr>
  </w:style>
  <w:style w:type="character" w:customStyle="1" w:styleId="ListLabel53">
    <w:name w:val="ListLabel 53"/>
    <w:qFormat/>
    <w:rsid w:val="00F1193C"/>
    <w:rPr>
      <w:rFonts w:cs="Courier New"/>
      <w:color w:val="000000"/>
      <w:sz w:val="24"/>
      <w:szCs w:val="24"/>
    </w:rPr>
  </w:style>
  <w:style w:type="character" w:customStyle="1" w:styleId="ListLabel54">
    <w:name w:val="ListLabel 54"/>
    <w:qFormat/>
    <w:rsid w:val="00F1193C"/>
    <w:rPr>
      <w:rFonts w:cs="Arial"/>
      <w:color w:val="000000"/>
      <w:sz w:val="24"/>
      <w:szCs w:val="24"/>
    </w:rPr>
  </w:style>
  <w:style w:type="character" w:customStyle="1" w:styleId="ListLabel55">
    <w:name w:val="ListLabel 55"/>
    <w:qFormat/>
    <w:rsid w:val="00F1193C"/>
    <w:rPr>
      <w:rFonts w:cs="Arial"/>
      <w:color w:val="000000"/>
      <w:sz w:val="24"/>
      <w:szCs w:val="24"/>
    </w:rPr>
  </w:style>
  <w:style w:type="character" w:customStyle="1" w:styleId="ListLabel56">
    <w:name w:val="ListLabel 56"/>
    <w:qFormat/>
    <w:rsid w:val="00F1193C"/>
    <w:rPr>
      <w:rFonts w:cs="Courier New"/>
      <w:color w:val="000000"/>
      <w:sz w:val="24"/>
      <w:szCs w:val="24"/>
    </w:rPr>
  </w:style>
  <w:style w:type="character" w:customStyle="1" w:styleId="ListLabel57">
    <w:name w:val="ListLabel 57"/>
    <w:qFormat/>
    <w:rsid w:val="00F1193C"/>
    <w:rPr>
      <w:rFonts w:cs="Arial"/>
      <w:color w:val="000000"/>
      <w:sz w:val="24"/>
      <w:szCs w:val="24"/>
    </w:rPr>
  </w:style>
  <w:style w:type="character" w:customStyle="1" w:styleId="ListLabel58">
    <w:name w:val="ListLabel 58"/>
    <w:qFormat/>
    <w:rsid w:val="00F1193C"/>
    <w:rPr>
      <w:rFonts w:cs="Arial"/>
      <w:color w:val="000000"/>
      <w:sz w:val="24"/>
      <w:szCs w:val="24"/>
    </w:rPr>
  </w:style>
  <w:style w:type="character" w:customStyle="1" w:styleId="ListLabel59">
    <w:name w:val="ListLabel 59"/>
    <w:qFormat/>
    <w:rsid w:val="00F1193C"/>
    <w:rPr>
      <w:rFonts w:cs="Courier New"/>
      <w:color w:val="000000"/>
      <w:sz w:val="24"/>
      <w:szCs w:val="24"/>
    </w:rPr>
  </w:style>
  <w:style w:type="character" w:customStyle="1" w:styleId="ListLabel60">
    <w:name w:val="ListLabel 60"/>
    <w:qFormat/>
    <w:rsid w:val="00F1193C"/>
    <w:rPr>
      <w:rFonts w:cs="Arial"/>
      <w:color w:val="000000"/>
      <w:sz w:val="24"/>
      <w:szCs w:val="24"/>
    </w:rPr>
  </w:style>
  <w:style w:type="character" w:customStyle="1" w:styleId="ListLabel61">
    <w:name w:val="ListLabel 61"/>
    <w:qFormat/>
    <w:rsid w:val="00F1193C"/>
    <w:rPr>
      <w:rFonts w:cs="Arial"/>
      <w:color w:val="000000"/>
      <w:sz w:val="24"/>
      <w:szCs w:val="24"/>
    </w:rPr>
  </w:style>
  <w:style w:type="character" w:customStyle="1" w:styleId="ListLabel62">
    <w:name w:val="ListLabel 62"/>
    <w:qFormat/>
    <w:rsid w:val="00F1193C"/>
    <w:rPr>
      <w:rFonts w:cs="Courier New"/>
      <w:color w:val="000000"/>
      <w:sz w:val="24"/>
      <w:szCs w:val="24"/>
    </w:rPr>
  </w:style>
  <w:style w:type="character" w:customStyle="1" w:styleId="ListLabel63">
    <w:name w:val="ListLabel 63"/>
    <w:qFormat/>
    <w:rsid w:val="00F1193C"/>
    <w:rPr>
      <w:rFonts w:cs="Arial"/>
      <w:color w:val="000000"/>
      <w:sz w:val="24"/>
      <w:szCs w:val="24"/>
    </w:rPr>
  </w:style>
  <w:style w:type="character" w:customStyle="1" w:styleId="ListLabel64">
    <w:name w:val="ListLabel 64"/>
    <w:qFormat/>
    <w:rsid w:val="00F1193C"/>
    <w:rPr>
      <w:rFonts w:cs="Courier New"/>
    </w:rPr>
  </w:style>
  <w:style w:type="character" w:customStyle="1" w:styleId="ListLabel65">
    <w:name w:val="ListLabel 65"/>
    <w:qFormat/>
    <w:rsid w:val="00F1193C"/>
    <w:rPr>
      <w:rFonts w:cs="Courier New"/>
    </w:rPr>
  </w:style>
  <w:style w:type="character" w:customStyle="1" w:styleId="ListLabel66">
    <w:name w:val="ListLabel 66"/>
    <w:qFormat/>
    <w:rsid w:val="00F1193C"/>
    <w:rPr>
      <w:rFonts w:cs="Courier New"/>
    </w:rPr>
  </w:style>
  <w:style w:type="character" w:customStyle="1" w:styleId="ListLabel67">
    <w:name w:val="ListLabel 67"/>
    <w:qFormat/>
    <w:rsid w:val="00F1193C"/>
    <w:rPr>
      <w:rFonts w:ascii="Arial" w:eastAsia="Times New Roman" w:hAnsi="Arial" w:cs="Times New Roman"/>
      <w:sz w:val="24"/>
    </w:rPr>
  </w:style>
  <w:style w:type="character" w:customStyle="1" w:styleId="ListLabel68">
    <w:name w:val="ListLabel 68"/>
    <w:qFormat/>
    <w:rsid w:val="00F1193C"/>
    <w:rPr>
      <w:rFonts w:cs="Courier New"/>
    </w:rPr>
  </w:style>
  <w:style w:type="character" w:customStyle="1" w:styleId="ListLabel69">
    <w:name w:val="ListLabel 69"/>
    <w:qFormat/>
    <w:rsid w:val="00F1193C"/>
    <w:rPr>
      <w:rFonts w:cs="Courier New"/>
    </w:rPr>
  </w:style>
  <w:style w:type="character" w:customStyle="1" w:styleId="ListLabel70">
    <w:name w:val="ListLabel 70"/>
    <w:qFormat/>
    <w:rsid w:val="00F1193C"/>
    <w:rPr>
      <w:rFonts w:cs="Courier New"/>
    </w:rPr>
  </w:style>
  <w:style w:type="character" w:customStyle="1" w:styleId="ListLabel71">
    <w:name w:val="ListLabel 71"/>
    <w:qFormat/>
    <w:rsid w:val="00F1193C"/>
    <w:rPr>
      <w:rFonts w:cs="Courier New"/>
    </w:rPr>
  </w:style>
  <w:style w:type="character" w:customStyle="1" w:styleId="ListLabel72">
    <w:name w:val="ListLabel 72"/>
    <w:qFormat/>
    <w:rsid w:val="00F1193C"/>
    <w:rPr>
      <w:rFonts w:cs="Courier New"/>
    </w:rPr>
  </w:style>
  <w:style w:type="character" w:customStyle="1" w:styleId="ListLabel73">
    <w:name w:val="ListLabel 73"/>
    <w:qFormat/>
    <w:rsid w:val="00F1193C"/>
    <w:rPr>
      <w:rFonts w:cs="Courier New"/>
    </w:rPr>
  </w:style>
  <w:style w:type="character" w:customStyle="1" w:styleId="ListLabel74">
    <w:name w:val="ListLabel 74"/>
    <w:qFormat/>
    <w:rsid w:val="00F1193C"/>
    <w:rPr>
      <w:rFonts w:eastAsia="Calibri"/>
    </w:rPr>
  </w:style>
  <w:style w:type="character" w:customStyle="1" w:styleId="ListLabel75">
    <w:name w:val="ListLabel 75"/>
    <w:qFormat/>
    <w:rsid w:val="00F1193C"/>
    <w:rPr>
      <w:rFonts w:cs="Courier New"/>
    </w:rPr>
  </w:style>
  <w:style w:type="character" w:customStyle="1" w:styleId="ListLabel76">
    <w:name w:val="ListLabel 76"/>
    <w:qFormat/>
    <w:rsid w:val="00F1193C"/>
    <w:rPr>
      <w:rFonts w:cs="Courier New"/>
    </w:rPr>
  </w:style>
  <w:style w:type="character" w:customStyle="1" w:styleId="ListLabel77">
    <w:name w:val="ListLabel 77"/>
    <w:qFormat/>
    <w:rsid w:val="00F1193C"/>
    <w:rPr>
      <w:rFonts w:cs="Courier New"/>
    </w:rPr>
  </w:style>
  <w:style w:type="character" w:customStyle="1" w:styleId="ListLabel78">
    <w:name w:val="ListLabel 78"/>
    <w:qFormat/>
    <w:rsid w:val="00F1193C"/>
    <w:rPr>
      <w:rFonts w:ascii="Arial" w:eastAsia="Calibri" w:hAnsi="Arial"/>
    </w:rPr>
  </w:style>
  <w:style w:type="character" w:customStyle="1" w:styleId="ListLabel79">
    <w:name w:val="ListLabel 79"/>
    <w:qFormat/>
    <w:rsid w:val="00F1193C"/>
    <w:rPr>
      <w:rFonts w:cs="Courier New"/>
    </w:rPr>
  </w:style>
  <w:style w:type="character" w:customStyle="1" w:styleId="ListLabel80">
    <w:name w:val="ListLabel 80"/>
    <w:qFormat/>
    <w:rsid w:val="00F1193C"/>
    <w:rPr>
      <w:rFonts w:cs="Courier New"/>
    </w:rPr>
  </w:style>
  <w:style w:type="character" w:customStyle="1" w:styleId="ListLabel81">
    <w:name w:val="ListLabel 81"/>
    <w:qFormat/>
    <w:rsid w:val="00F1193C"/>
    <w:rPr>
      <w:rFonts w:cs="Courier New"/>
    </w:rPr>
  </w:style>
  <w:style w:type="character" w:customStyle="1" w:styleId="ListLabel82">
    <w:name w:val="ListLabel 82"/>
    <w:qFormat/>
    <w:rsid w:val="00F1193C"/>
    <w:rPr>
      <w:rFonts w:ascii="Arial" w:eastAsia="Trebuchet MS" w:hAnsi="Arial" w:cs="Arial"/>
      <w:sz w:val="20"/>
      <w:szCs w:val="24"/>
      <w:u w:val="single"/>
      <w:lang w:eastAsia="en-US"/>
    </w:rPr>
  </w:style>
  <w:style w:type="character" w:customStyle="1" w:styleId="LienInternet">
    <w:name w:val="Lien Internet"/>
    <w:basedOn w:val="Policepardfaut"/>
    <w:uiPriority w:val="99"/>
    <w:unhideWhenUsed/>
    <w:rsid w:val="00530017"/>
    <w:rPr>
      <w:color w:val="0563C1" w:themeColor="hyperlink"/>
      <w:u w:val="single"/>
    </w:rPr>
  </w:style>
  <w:style w:type="character" w:customStyle="1" w:styleId="ListLabel83">
    <w:name w:val="ListLabel 83"/>
    <w:qFormat/>
    <w:rsid w:val="00F1193C"/>
    <w:rPr>
      <w:rFonts w:ascii="Arial" w:hAnsi="Arial" w:cs="Times New Roman"/>
      <w:sz w:val="24"/>
    </w:rPr>
  </w:style>
  <w:style w:type="character" w:customStyle="1" w:styleId="ListLabel84">
    <w:name w:val="ListLabel 84"/>
    <w:qFormat/>
    <w:rsid w:val="00F1193C"/>
    <w:rPr>
      <w:rFonts w:cs="Courier New"/>
    </w:rPr>
  </w:style>
  <w:style w:type="character" w:customStyle="1" w:styleId="ListLabel85">
    <w:name w:val="ListLabel 85"/>
    <w:qFormat/>
    <w:rsid w:val="00F1193C"/>
    <w:rPr>
      <w:rFonts w:cs="Wingdings"/>
    </w:rPr>
  </w:style>
  <w:style w:type="character" w:customStyle="1" w:styleId="ListLabel86">
    <w:name w:val="ListLabel 86"/>
    <w:qFormat/>
    <w:rsid w:val="00F1193C"/>
    <w:rPr>
      <w:rFonts w:cs="Symbol"/>
    </w:rPr>
  </w:style>
  <w:style w:type="character" w:customStyle="1" w:styleId="ListLabel87">
    <w:name w:val="ListLabel 87"/>
    <w:qFormat/>
    <w:rsid w:val="00F1193C"/>
    <w:rPr>
      <w:rFonts w:cs="Courier New"/>
    </w:rPr>
  </w:style>
  <w:style w:type="character" w:customStyle="1" w:styleId="ListLabel88">
    <w:name w:val="ListLabel 88"/>
    <w:qFormat/>
    <w:rsid w:val="00F1193C"/>
    <w:rPr>
      <w:rFonts w:cs="Wingdings"/>
    </w:rPr>
  </w:style>
  <w:style w:type="character" w:customStyle="1" w:styleId="ListLabel89">
    <w:name w:val="ListLabel 89"/>
    <w:qFormat/>
    <w:rsid w:val="00F1193C"/>
    <w:rPr>
      <w:rFonts w:cs="Symbol"/>
    </w:rPr>
  </w:style>
  <w:style w:type="character" w:customStyle="1" w:styleId="ListLabel90">
    <w:name w:val="ListLabel 90"/>
    <w:qFormat/>
    <w:rsid w:val="00F1193C"/>
    <w:rPr>
      <w:rFonts w:cs="Courier New"/>
    </w:rPr>
  </w:style>
  <w:style w:type="character" w:customStyle="1" w:styleId="ListLabel91">
    <w:name w:val="ListLabel 91"/>
    <w:qFormat/>
    <w:rsid w:val="00F1193C"/>
    <w:rPr>
      <w:rFonts w:cs="Wingdings"/>
    </w:rPr>
  </w:style>
  <w:style w:type="character" w:customStyle="1" w:styleId="ListLabel92">
    <w:name w:val="ListLabel 92"/>
    <w:qFormat/>
    <w:rsid w:val="00F1193C"/>
    <w:rPr>
      <w:rFonts w:ascii="Arial" w:hAnsi="Arial" w:cs="Symbol"/>
    </w:rPr>
  </w:style>
  <w:style w:type="character" w:customStyle="1" w:styleId="ListLabel93">
    <w:name w:val="ListLabel 93"/>
    <w:qFormat/>
    <w:rsid w:val="00F1193C"/>
    <w:rPr>
      <w:rFonts w:cs="Courier New"/>
    </w:rPr>
  </w:style>
  <w:style w:type="character" w:customStyle="1" w:styleId="ListLabel94">
    <w:name w:val="ListLabel 94"/>
    <w:qFormat/>
    <w:rsid w:val="00F1193C"/>
    <w:rPr>
      <w:rFonts w:cs="Wingdings"/>
    </w:rPr>
  </w:style>
  <w:style w:type="character" w:customStyle="1" w:styleId="ListLabel95">
    <w:name w:val="ListLabel 95"/>
    <w:qFormat/>
    <w:rsid w:val="00F1193C"/>
    <w:rPr>
      <w:rFonts w:cs="Symbol"/>
    </w:rPr>
  </w:style>
  <w:style w:type="character" w:customStyle="1" w:styleId="ListLabel96">
    <w:name w:val="ListLabel 96"/>
    <w:qFormat/>
    <w:rsid w:val="00F1193C"/>
    <w:rPr>
      <w:rFonts w:cs="Courier New"/>
    </w:rPr>
  </w:style>
  <w:style w:type="character" w:customStyle="1" w:styleId="ListLabel97">
    <w:name w:val="ListLabel 97"/>
    <w:qFormat/>
    <w:rsid w:val="00F1193C"/>
    <w:rPr>
      <w:rFonts w:cs="Wingdings"/>
    </w:rPr>
  </w:style>
  <w:style w:type="character" w:customStyle="1" w:styleId="ListLabel98">
    <w:name w:val="ListLabel 98"/>
    <w:qFormat/>
    <w:rsid w:val="00F1193C"/>
    <w:rPr>
      <w:rFonts w:cs="Symbol"/>
    </w:rPr>
  </w:style>
  <w:style w:type="character" w:customStyle="1" w:styleId="ListLabel99">
    <w:name w:val="ListLabel 99"/>
    <w:qFormat/>
    <w:rsid w:val="00F1193C"/>
    <w:rPr>
      <w:rFonts w:cs="Courier New"/>
    </w:rPr>
  </w:style>
  <w:style w:type="character" w:customStyle="1" w:styleId="ListLabel100">
    <w:name w:val="ListLabel 100"/>
    <w:qFormat/>
    <w:rsid w:val="00F1193C"/>
    <w:rPr>
      <w:rFonts w:cs="Wingdings"/>
    </w:rPr>
  </w:style>
  <w:style w:type="character" w:customStyle="1" w:styleId="ListLabel101">
    <w:name w:val="ListLabel 101"/>
    <w:qFormat/>
    <w:rsid w:val="00F1193C"/>
    <w:rPr>
      <w:rFonts w:cs="Courier New"/>
    </w:rPr>
  </w:style>
  <w:style w:type="character" w:customStyle="1" w:styleId="ListLabel102">
    <w:name w:val="ListLabel 102"/>
    <w:qFormat/>
    <w:rsid w:val="00F1193C"/>
    <w:rPr>
      <w:rFonts w:cs="Courier New"/>
    </w:rPr>
  </w:style>
  <w:style w:type="character" w:customStyle="1" w:styleId="ListLabel103">
    <w:name w:val="ListLabel 103"/>
    <w:qFormat/>
    <w:rsid w:val="00F1193C"/>
    <w:rPr>
      <w:rFonts w:cs="Courier New"/>
    </w:rPr>
  </w:style>
  <w:style w:type="character" w:customStyle="1" w:styleId="ListLabel104">
    <w:name w:val="ListLabel 104"/>
    <w:qFormat/>
    <w:rsid w:val="00F1193C"/>
    <w:rPr>
      <w:rFonts w:ascii="Arial" w:eastAsia="Times New Roman" w:hAnsi="Arial" w:cs="Times New Roman"/>
      <w:sz w:val="20"/>
    </w:rPr>
  </w:style>
  <w:style w:type="character" w:customStyle="1" w:styleId="ListLabel105">
    <w:name w:val="ListLabel 105"/>
    <w:qFormat/>
    <w:rsid w:val="00F1193C"/>
    <w:rPr>
      <w:rFonts w:cs="Courier New"/>
    </w:rPr>
  </w:style>
  <w:style w:type="character" w:customStyle="1" w:styleId="ListLabel106">
    <w:name w:val="ListLabel 106"/>
    <w:qFormat/>
    <w:rsid w:val="00F1193C"/>
    <w:rPr>
      <w:rFonts w:cs="Courier New"/>
    </w:rPr>
  </w:style>
  <w:style w:type="character" w:customStyle="1" w:styleId="ListLabel107">
    <w:name w:val="ListLabel 107"/>
    <w:qFormat/>
    <w:rsid w:val="00F1193C"/>
    <w:rPr>
      <w:rFonts w:cs="Courier New"/>
    </w:rPr>
  </w:style>
  <w:style w:type="character" w:customStyle="1" w:styleId="ListLabel108">
    <w:name w:val="ListLabel 108"/>
    <w:qFormat/>
    <w:rsid w:val="00F1193C"/>
    <w:rPr>
      <w:rFonts w:cs="Courier New"/>
    </w:rPr>
  </w:style>
  <w:style w:type="character" w:customStyle="1" w:styleId="ListLabel109">
    <w:name w:val="ListLabel 109"/>
    <w:qFormat/>
    <w:rsid w:val="00F1193C"/>
    <w:rPr>
      <w:rFonts w:cs="Courier New"/>
    </w:rPr>
  </w:style>
  <w:style w:type="character" w:customStyle="1" w:styleId="ListLabel110">
    <w:name w:val="ListLabel 110"/>
    <w:qFormat/>
    <w:rsid w:val="00F1193C"/>
    <w:rPr>
      <w:rFonts w:cs="Courier New"/>
    </w:rPr>
  </w:style>
  <w:style w:type="character" w:customStyle="1" w:styleId="ListLabel111">
    <w:name w:val="ListLabel 111"/>
    <w:qFormat/>
    <w:rsid w:val="00F1193C"/>
    <w:rPr>
      <w:rFonts w:ascii="Arial" w:eastAsia="Times New Roman" w:hAnsi="Arial" w:cs="Arial"/>
      <w:sz w:val="20"/>
      <w:szCs w:val="20"/>
      <w:lang w:eastAsia="en-US"/>
    </w:rPr>
  </w:style>
  <w:style w:type="character" w:customStyle="1" w:styleId="ListLabel112">
    <w:name w:val="ListLabel 112"/>
    <w:qFormat/>
    <w:rsid w:val="00F1193C"/>
    <w:rPr>
      <w:rFonts w:ascii="Arial" w:hAnsi="Arial" w:cs="Arial"/>
      <w:sz w:val="20"/>
      <w:szCs w:val="20"/>
    </w:rPr>
  </w:style>
  <w:style w:type="character" w:customStyle="1" w:styleId="ListLabel113">
    <w:name w:val="ListLabel 113"/>
    <w:qFormat/>
    <w:rsid w:val="00F1193C"/>
  </w:style>
  <w:style w:type="character" w:customStyle="1" w:styleId="ListLabel139">
    <w:name w:val="ListLabel 139"/>
    <w:qFormat/>
    <w:rsid w:val="00F1193C"/>
  </w:style>
  <w:style w:type="character" w:customStyle="1" w:styleId="ListLabel138">
    <w:name w:val="ListLabel 138"/>
    <w:qFormat/>
    <w:rsid w:val="00F1193C"/>
    <w:rPr>
      <w:rFonts w:cs="Wingdings"/>
    </w:rPr>
  </w:style>
  <w:style w:type="character" w:customStyle="1" w:styleId="ListLabel137">
    <w:name w:val="ListLabel 137"/>
    <w:qFormat/>
    <w:rsid w:val="00F1193C"/>
    <w:rPr>
      <w:rFonts w:cs="Courier New"/>
    </w:rPr>
  </w:style>
  <w:style w:type="character" w:customStyle="1" w:styleId="ListLabel136">
    <w:name w:val="ListLabel 136"/>
    <w:qFormat/>
    <w:rsid w:val="00F1193C"/>
    <w:rPr>
      <w:rFonts w:cs="Symbol"/>
    </w:rPr>
  </w:style>
  <w:style w:type="character" w:customStyle="1" w:styleId="ListLabel135">
    <w:name w:val="ListLabel 135"/>
    <w:qFormat/>
    <w:rsid w:val="00F1193C"/>
    <w:rPr>
      <w:rFonts w:cs="Wingdings"/>
    </w:rPr>
  </w:style>
  <w:style w:type="character" w:customStyle="1" w:styleId="ListLabel134">
    <w:name w:val="ListLabel 134"/>
    <w:qFormat/>
    <w:rsid w:val="00F1193C"/>
    <w:rPr>
      <w:rFonts w:cs="Courier New"/>
    </w:rPr>
  </w:style>
  <w:style w:type="character" w:customStyle="1" w:styleId="ListLabel133">
    <w:name w:val="ListLabel 133"/>
    <w:qFormat/>
    <w:rsid w:val="00F1193C"/>
    <w:rPr>
      <w:rFonts w:cs="Symbol"/>
    </w:rPr>
  </w:style>
  <w:style w:type="character" w:customStyle="1" w:styleId="ListLabel132">
    <w:name w:val="ListLabel 132"/>
    <w:qFormat/>
    <w:rsid w:val="00F1193C"/>
    <w:rPr>
      <w:rFonts w:cs="Wingdings"/>
    </w:rPr>
  </w:style>
  <w:style w:type="character" w:customStyle="1" w:styleId="ListLabel131">
    <w:name w:val="ListLabel 131"/>
    <w:qFormat/>
    <w:rsid w:val="00F1193C"/>
    <w:rPr>
      <w:rFonts w:cs="Courier New"/>
    </w:rPr>
  </w:style>
  <w:style w:type="character" w:customStyle="1" w:styleId="ListLabel130">
    <w:name w:val="ListLabel 130"/>
    <w:qFormat/>
    <w:rsid w:val="00F1193C"/>
    <w:rPr>
      <w:rFonts w:ascii="Arial" w:hAnsi="Arial" w:cs="Symbol"/>
    </w:rPr>
  </w:style>
  <w:style w:type="character" w:customStyle="1" w:styleId="ListLabel129">
    <w:name w:val="ListLabel 129"/>
    <w:qFormat/>
    <w:rsid w:val="00F1193C"/>
    <w:rPr>
      <w:rFonts w:cs="Wingdings"/>
    </w:rPr>
  </w:style>
  <w:style w:type="character" w:customStyle="1" w:styleId="ListLabel128">
    <w:name w:val="ListLabel 128"/>
    <w:qFormat/>
    <w:rsid w:val="00F1193C"/>
    <w:rPr>
      <w:rFonts w:cs="Courier New"/>
    </w:rPr>
  </w:style>
  <w:style w:type="character" w:customStyle="1" w:styleId="ListLabel127">
    <w:name w:val="ListLabel 127"/>
    <w:qFormat/>
    <w:rsid w:val="00F1193C"/>
    <w:rPr>
      <w:rFonts w:cs="Symbol"/>
    </w:rPr>
  </w:style>
  <w:style w:type="character" w:customStyle="1" w:styleId="ListLabel126">
    <w:name w:val="ListLabel 126"/>
    <w:qFormat/>
    <w:rsid w:val="00F1193C"/>
    <w:rPr>
      <w:rFonts w:cs="Wingdings"/>
    </w:rPr>
  </w:style>
  <w:style w:type="character" w:customStyle="1" w:styleId="ListLabel125">
    <w:name w:val="ListLabel 125"/>
    <w:qFormat/>
    <w:rsid w:val="00F1193C"/>
    <w:rPr>
      <w:rFonts w:cs="Courier New"/>
    </w:rPr>
  </w:style>
  <w:style w:type="character" w:customStyle="1" w:styleId="ListLabel124">
    <w:name w:val="ListLabel 124"/>
    <w:qFormat/>
    <w:rsid w:val="00F1193C"/>
    <w:rPr>
      <w:rFonts w:cs="Symbol"/>
    </w:rPr>
  </w:style>
  <w:style w:type="character" w:customStyle="1" w:styleId="ListLabel123">
    <w:name w:val="ListLabel 123"/>
    <w:qFormat/>
    <w:rsid w:val="00F1193C"/>
    <w:rPr>
      <w:rFonts w:cs="Wingdings"/>
    </w:rPr>
  </w:style>
  <w:style w:type="character" w:customStyle="1" w:styleId="ListLabel122">
    <w:name w:val="ListLabel 122"/>
    <w:qFormat/>
    <w:rsid w:val="00F1193C"/>
    <w:rPr>
      <w:rFonts w:cs="Courier New"/>
    </w:rPr>
  </w:style>
  <w:style w:type="character" w:customStyle="1" w:styleId="ListLabel121">
    <w:name w:val="ListLabel 121"/>
    <w:qFormat/>
    <w:rsid w:val="00F1193C"/>
    <w:rPr>
      <w:rFonts w:ascii="Arial" w:hAnsi="Arial" w:cs="Times New Roman"/>
      <w:sz w:val="24"/>
    </w:rPr>
  </w:style>
  <w:style w:type="character" w:customStyle="1" w:styleId="ListLabel120">
    <w:name w:val="ListLabel 120"/>
    <w:qFormat/>
    <w:rsid w:val="00F1193C"/>
  </w:style>
  <w:style w:type="character" w:customStyle="1" w:styleId="ListLabel119">
    <w:name w:val="ListLabel 119"/>
    <w:qFormat/>
    <w:rsid w:val="00F1193C"/>
    <w:rPr>
      <w:rFonts w:cs="Wingdings"/>
    </w:rPr>
  </w:style>
  <w:style w:type="character" w:customStyle="1" w:styleId="ListLabel118">
    <w:name w:val="ListLabel 118"/>
    <w:qFormat/>
    <w:rsid w:val="00F1193C"/>
    <w:rPr>
      <w:rFonts w:cs="Courier New"/>
    </w:rPr>
  </w:style>
  <w:style w:type="character" w:customStyle="1" w:styleId="ListLabel117">
    <w:name w:val="ListLabel 117"/>
    <w:qFormat/>
    <w:rsid w:val="00F1193C"/>
    <w:rPr>
      <w:rFonts w:cs="Symbol"/>
    </w:rPr>
  </w:style>
  <w:style w:type="character" w:customStyle="1" w:styleId="ListLabel116">
    <w:name w:val="ListLabel 116"/>
    <w:qFormat/>
    <w:rsid w:val="00F1193C"/>
    <w:rPr>
      <w:rFonts w:cs="Wingdings"/>
    </w:rPr>
  </w:style>
  <w:style w:type="character" w:customStyle="1" w:styleId="ListLabel115">
    <w:name w:val="ListLabel 115"/>
    <w:qFormat/>
    <w:rsid w:val="00F1193C"/>
    <w:rPr>
      <w:rFonts w:cs="Courier New"/>
    </w:rPr>
  </w:style>
  <w:style w:type="character" w:customStyle="1" w:styleId="ListLabel114">
    <w:name w:val="ListLabel 114"/>
    <w:qFormat/>
    <w:rsid w:val="00F1193C"/>
    <w:rPr>
      <w:rFonts w:cs="Symbol"/>
    </w:rPr>
  </w:style>
  <w:style w:type="character" w:customStyle="1" w:styleId="ListLabel140">
    <w:name w:val="ListLabel 140"/>
    <w:qFormat/>
    <w:rsid w:val="00F1193C"/>
    <w:rPr>
      <w:rFonts w:ascii="Arial" w:hAnsi="Arial" w:cs="Times New Roman"/>
      <w:sz w:val="24"/>
    </w:rPr>
  </w:style>
  <w:style w:type="character" w:customStyle="1" w:styleId="ListLabel141">
    <w:name w:val="ListLabel 141"/>
    <w:qFormat/>
    <w:rsid w:val="00F1193C"/>
    <w:rPr>
      <w:rFonts w:cs="Courier New"/>
    </w:rPr>
  </w:style>
  <w:style w:type="character" w:customStyle="1" w:styleId="ListLabel142">
    <w:name w:val="ListLabel 142"/>
    <w:qFormat/>
    <w:rsid w:val="00F1193C"/>
    <w:rPr>
      <w:rFonts w:cs="Wingdings"/>
    </w:rPr>
  </w:style>
  <w:style w:type="character" w:customStyle="1" w:styleId="ListLabel143">
    <w:name w:val="ListLabel 143"/>
    <w:qFormat/>
    <w:rsid w:val="00F1193C"/>
    <w:rPr>
      <w:rFonts w:cs="Symbol"/>
    </w:rPr>
  </w:style>
  <w:style w:type="character" w:customStyle="1" w:styleId="ListLabel144">
    <w:name w:val="ListLabel 144"/>
    <w:qFormat/>
    <w:rsid w:val="00F1193C"/>
    <w:rPr>
      <w:rFonts w:cs="Courier New"/>
    </w:rPr>
  </w:style>
  <w:style w:type="character" w:customStyle="1" w:styleId="ListLabel145">
    <w:name w:val="ListLabel 145"/>
    <w:qFormat/>
    <w:rsid w:val="00F1193C"/>
    <w:rPr>
      <w:rFonts w:cs="Wingdings"/>
    </w:rPr>
  </w:style>
  <w:style w:type="character" w:customStyle="1" w:styleId="ListLabel146">
    <w:name w:val="ListLabel 146"/>
    <w:qFormat/>
    <w:rsid w:val="00F1193C"/>
    <w:rPr>
      <w:rFonts w:cs="Symbol"/>
    </w:rPr>
  </w:style>
  <w:style w:type="character" w:customStyle="1" w:styleId="ListLabel147">
    <w:name w:val="ListLabel 147"/>
    <w:qFormat/>
    <w:rsid w:val="00F1193C"/>
    <w:rPr>
      <w:rFonts w:cs="Courier New"/>
    </w:rPr>
  </w:style>
  <w:style w:type="character" w:customStyle="1" w:styleId="ListLabel148">
    <w:name w:val="ListLabel 148"/>
    <w:qFormat/>
    <w:rsid w:val="00F1193C"/>
    <w:rPr>
      <w:rFonts w:cs="Wingdings"/>
    </w:rPr>
  </w:style>
  <w:style w:type="character" w:customStyle="1" w:styleId="ListLabel149">
    <w:name w:val="ListLabel 149"/>
    <w:qFormat/>
    <w:rsid w:val="00F1193C"/>
    <w:rPr>
      <w:rFonts w:ascii="Arial" w:hAnsi="Arial" w:cs="Symbol"/>
    </w:rPr>
  </w:style>
  <w:style w:type="character" w:customStyle="1" w:styleId="ListLabel150">
    <w:name w:val="ListLabel 150"/>
    <w:qFormat/>
    <w:rsid w:val="00F1193C"/>
    <w:rPr>
      <w:rFonts w:cs="Courier New"/>
    </w:rPr>
  </w:style>
  <w:style w:type="character" w:customStyle="1" w:styleId="ListLabel151">
    <w:name w:val="ListLabel 151"/>
    <w:qFormat/>
    <w:rsid w:val="00F1193C"/>
    <w:rPr>
      <w:rFonts w:cs="Wingdings"/>
    </w:rPr>
  </w:style>
  <w:style w:type="character" w:customStyle="1" w:styleId="ListLabel152">
    <w:name w:val="ListLabel 152"/>
    <w:qFormat/>
    <w:rsid w:val="00F1193C"/>
    <w:rPr>
      <w:rFonts w:cs="Symbol"/>
    </w:rPr>
  </w:style>
  <w:style w:type="character" w:customStyle="1" w:styleId="ListLabel153">
    <w:name w:val="ListLabel 153"/>
    <w:qFormat/>
    <w:rsid w:val="00F1193C"/>
    <w:rPr>
      <w:rFonts w:cs="Courier New"/>
    </w:rPr>
  </w:style>
  <w:style w:type="character" w:customStyle="1" w:styleId="ListLabel154">
    <w:name w:val="ListLabel 154"/>
    <w:qFormat/>
    <w:rsid w:val="00F1193C"/>
    <w:rPr>
      <w:rFonts w:cs="Wingdings"/>
    </w:rPr>
  </w:style>
  <w:style w:type="character" w:customStyle="1" w:styleId="ListLabel155">
    <w:name w:val="ListLabel 155"/>
    <w:qFormat/>
    <w:rsid w:val="00F1193C"/>
    <w:rPr>
      <w:rFonts w:cs="Symbol"/>
    </w:rPr>
  </w:style>
  <w:style w:type="character" w:customStyle="1" w:styleId="ListLabel156">
    <w:name w:val="ListLabel 156"/>
    <w:qFormat/>
    <w:rsid w:val="00F1193C"/>
    <w:rPr>
      <w:rFonts w:cs="Courier New"/>
    </w:rPr>
  </w:style>
  <w:style w:type="character" w:customStyle="1" w:styleId="ListLabel157">
    <w:name w:val="ListLabel 157"/>
    <w:qFormat/>
    <w:rsid w:val="00F1193C"/>
    <w:rPr>
      <w:rFonts w:cs="Wingdings"/>
    </w:rPr>
  </w:style>
  <w:style w:type="character" w:customStyle="1" w:styleId="ListLabel158">
    <w:name w:val="ListLabel 158"/>
    <w:qFormat/>
    <w:rsid w:val="00F1193C"/>
    <w:rPr>
      <w:rFonts w:ascii="Arial" w:hAnsi="Arial" w:cs="Times New Roman"/>
      <w:sz w:val="20"/>
    </w:rPr>
  </w:style>
  <w:style w:type="character" w:customStyle="1" w:styleId="ListLabel159">
    <w:name w:val="ListLabel 159"/>
    <w:qFormat/>
    <w:rsid w:val="00F1193C"/>
    <w:rPr>
      <w:rFonts w:cs="Courier New"/>
    </w:rPr>
  </w:style>
  <w:style w:type="character" w:customStyle="1" w:styleId="ListLabel160">
    <w:name w:val="ListLabel 160"/>
    <w:qFormat/>
    <w:rsid w:val="00F1193C"/>
    <w:rPr>
      <w:rFonts w:cs="Wingdings"/>
    </w:rPr>
  </w:style>
  <w:style w:type="character" w:customStyle="1" w:styleId="ListLabel161">
    <w:name w:val="ListLabel 161"/>
    <w:qFormat/>
    <w:rsid w:val="00F1193C"/>
    <w:rPr>
      <w:rFonts w:cs="Symbol"/>
    </w:rPr>
  </w:style>
  <w:style w:type="character" w:customStyle="1" w:styleId="ListLabel162">
    <w:name w:val="ListLabel 162"/>
    <w:qFormat/>
    <w:rsid w:val="00F1193C"/>
    <w:rPr>
      <w:rFonts w:cs="Courier New"/>
    </w:rPr>
  </w:style>
  <w:style w:type="character" w:customStyle="1" w:styleId="ListLabel163">
    <w:name w:val="ListLabel 163"/>
    <w:qFormat/>
    <w:rsid w:val="00F1193C"/>
    <w:rPr>
      <w:rFonts w:cs="Wingdings"/>
    </w:rPr>
  </w:style>
  <w:style w:type="character" w:customStyle="1" w:styleId="ListLabel164">
    <w:name w:val="ListLabel 164"/>
    <w:qFormat/>
    <w:rsid w:val="00F1193C"/>
    <w:rPr>
      <w:rFonts w:cs="Symbol"/>
    </w:rPr>
  </w:style>
  <w:style w:type="character" w:customStyle="1" w:styleId="ListLabel165">
    <w:name w:val="ListLabel 165"/>
    <w:qFormat/>
    <w:rsid w:val="00F1193C"/>
    <w:rPr>
      <w:rFonts w:cs="Courier New"/>
    </w:rPr>
  </w:style>
  <w:style w:type="character" w:customStyle="1" w:styleId="ListLabel166">
    <w:name w:val="ListLabel 166"/>
    <w:qFormat/>
    <w:rsid w:val="00F1193C"/>
    <w:rPr>
      <w:rFonts w:cs="Wingdings"/>
    </w:rPr>
  </w:style>
  <w:style w:type="character" w:customStyle="1" w:styleId="ListLabel167">
    <w:name w:val="ListLabel 167"/>
    <w:qFormat/>
    <w:rsid w:val="00F1193C"/>
    <w:rPr>
      <w:rFonts w:ascii="Arial" w:hAnsi="Arial" w:cs="Times New Roman"/>
      <w:sz w:val="20"/>
    </w:rPr>
  </w:style>
  <w:style w:type="character" w:customStyle="1" w:styleId="ListLabel168">
    <w:name w:val="ListLabel 168"/>
    <w:qFormat/>
    <w:rsid w:val="00F1193C"/>
    <w:rPr>
      <w:rFonts w:cs="Courier New"/>
    </w:rPr>
  </w:style>
  <w:style w:type="character" w:customStyle="1" w:styleId="ListLabel169">
    <w:name w:val="ListLabel 169"/>
    <w:qFormat/>
    <w:rsid w:val="00F1193C"/>
    <w:rPr>
      <w:rFonts w:cs="Wingdings"/>
    </w:rPr>
  </w:style>
  <w:style w:type="character" w:customStyle="1" w:styleId="ListLabel170">
    <w:name w:val="ListLabel 170"/>
    <w:qFormat/>
    <w:rsid w:val="00F1193C"/>
    <w:rPr>
      <w:rFonts w:cs="Symbol"/>
    </w:rPr>
  </w:style>
  <w:style w:type="character" w:customStyle="1" w:styleId="ListLabel171">
    <w:name w:val="ListLabel 171"/>
    <w:qFormat/>
    <w:rsid w:val="00F1193C"/>
    <w:rPr>
      <w:rFonts w:cs="Courier New"/>
    </w:rPr>
  </w:style>
  <w:style w:type="character" w:customStyle="1" w:styleId="ListLabel172">
    <w:name w:val="ListLabel 172"/>
    <w:qFormat/>
    <w:rsid w:val="00F1193C"/>
    <w:rPr>
      <w:rFonts w:cs="Wingdings"/>
    </w:rPr>
  </w:style>
  <w:style w:type="character" w:customStyle="1" w:styleId="ListLabel173">
    <w:name w:val="ListLabel 173"/>
    <w:qFormat/>
    <w:rsid w:val="00F1193C"/>
    <w:rPr>
      <w:rFonts w:cs="Symbol"/>
    </w:rPr>
  </w:style>
  <w:style w:type="character" w:customStyle="1" w:styleId="ListLabel174">
    <w:name w:val="ListLabel 174"/>
    <w:qFormat/>
    <w:rsid w:val="00F1193C"/>
    <w:rPr>
      <w:rFonts w:cs="Courier New"/>
    </w:rPr>
  </w:style>
  <w:style w:type="character" w:customStyle="1" w:styleId="ListLabel175">
    <w:name w:val="ListLabel 175"/>
    <w:qFormat/>
    <w:rsid w:val="00F1193C"/>
    <w:rPr>
      <w:rFonts w:cs="Wingdings"/>
    </w:rPr>
  </w:style>
  <w:style w:type="character" w:customStyle="1" w:styleId="ListLabel176">
    <w:name w:val="ListLabel 176"/>
    <w:qFormat/>
    <w:rsid w:val="00F1193C"/>
    <w:rPr>
      <w:rFonts w:ascii="Arial" w:hAnsi="Arial" w:cs="Symbol"/>
      <w:b/>
      <w:sz w:val="20"/>
    </w:rPr>
  </w:style>
  <w:style w:type="character" w:customStyle="1" w:styleId="ListLabel177">
    <w:name w:val="ListLabel 177"/>
    <w:qFormat/>
    <w:rsid w:val="00F1193C"/>
    <w:rPr>
      <w:rFonts w:cs="Courier New"/>
    </w:rPr>
  </w:style>
  <w:style w:type="character" w:customStyle="1" w:styleId="ListLabel178">
    <w:name w:val="ListLabel 178"/>
    <w:qFormat/>
    <w:rsid w:val="00F1193C"/>
    <w:rPr>
      <w:rFonts w:cs="Wingdings"/>
    </w:rPr>
  </w:style>
  <w:style w:type="character" w:customStyle="1" w:styleId="ListLabel179">
    <w:name w:val="ListLabel 179"/>
    <w:qFormat/>
    <w:rsid w:val="00F1193C"/>
    <w:rPr>
      <w:rFonts w:cs="Symbol"/>
    </w:rPr>
  </w:style>
  <w:style w:type="character" w:customStyle="1" w:styleId="ListLabel180">
    <w:name w:val="ListLabel 180"/>
    <w:qFormat/>
    <w:rsid w:val="00F1193C"/>
    <w:rPr>
      <w:rFonts w:cs="Courier New"/>
    </w:rPr>
  </w:style>
  <w:style w:type="character" w:customStyle="1" w:styleId="ListLabel181">
    <w:name w:val="ListLabel 181"/>
    <w:qFormat/>
    <w:rsid w:val="00F1193C"/>
    <w:rPr>
      <w:rFonts w:cs="Wingdings"/>
    </w:rPr>
  </w:style>
  <w:style w:type="character" w:customStyle="1" w:styleId="ListLabel182">
    <w:name w:val="ListLabel 182"/>
    <w:qFormat/>
    <w:rsid w:val="00F1193C"/>
    <w:rPr>
      <w:rFonts w:cs="Symbol"/>
    </w:rPr>
  </w:style>
  <w:style w:type="character" w:customStyle="1" w:styleId="ListLabel183">
    <w:name w:val="ListLabel 183"/>
    <w:qFormat/>
    <w:rsid w:val="00F1193C"/>
    <w:rPr>
      <w:rFonts w:cs="Courier New"/>
    </w:rPr>
  </w:style>
  <w:style w:type="character" w:customStyle="1" w:styleId="ListLabel184">
    <w:name w:val="ListLabel 184"/>
    <w:qFormat/>
    <w:rsid w:val="00F1193C"/>
    <w:rPr>
      <w:rFonts w:cs="Wingdings"/>
    </w:rPr>
  </w:style>
  <w:style w:type="character" w:customStyle="1" w:styleId="ListLabel185">
    <w:name w:val="ListLabel 185"/>
    <w:qFormat/>
    <w:rsid w:val="00F1193C"/>
    <w:rPr>
      <w:rFonts w:ascii="Arial" w:eastAsia="Times New Roman" w:hAnsi="Arial" w:cs="Arial"/>
      <w:sz w:val="20"/>
      <w:szCs w:val="20"/>
      <w:lang w:eastAsia="en-US"/>
    </w:rPr>
  </w:style>
  <w:style w:type="character" w:customStyle="1" w:styleId="ListLabel186">
    <w:name w:val="ListLabel 186"/>
    <w:qFormat/>
    <w:rsid w:val="00F1193C"/>
    <w:rPr>
      <w:rFonts w:ascii="Arial" w:hAnsi="Arial" w:cs="Arial"/>
      <w:sz w:val="20"/>
      <w:szCs w:val="20"/>
    </w:rPr>
  </w:style>
  <w:style w:type="character" w:customStyle="1" w:styleId="ListLabel187">
    <w:name w:val="ListLabel 187"/>
    <w:qFormat/>
    <w:rsid w:val="00F1193C"/>
  </w:style>
  <w:style w:type="character" w:customStyle="1" w:styleId="ListLabel188">
    <w:name w:val="ListLabel 188"/>
    <w:qFormat/>
    <w:rsid w:val="00F1193C"/>
    <w:rPr>
      <w:rFonts w:ascii="Arial" w:hAnsi="Arial" w:cs="Times New Roman"/>
      <w:sz w:val="24"/>
    </w:rPr>
  </w:style>
  <w:style w:type="character" w:customStyle="1" w:styleId="ListLabel189">
    <w:name w:val="ListLabel 189"/>
    <w:qFormat/>
    <w:rsid w:val="00F1193C"/>
    <w:rPr>
      <w:rFonts w:cs="Courier New"/>
    </w:rPr>
  </w:style>
  <w:style w:type="character" w:customStyle="1" w:styleId="ListLabel190">
    <w:name w:val="ListLabel 190"/>
    <w:qFormat/>
    <w:rsid w:val="00F1193C"/>
    <w:rPr>
      <w:rFonts w:cs="Wingdings"/>
    </w:rPr>
  </w:style>
  <w:style w:type="character" w:customStyle="1" w:styleId="ListLabel191">
    <w:name w:val="ListLabel 191"/>
    <w:qFormat/>
    <w:rsid w:val="00F1193C"/>
    <w:rPr>
      <w:rFonts w:cs="Symbol"/>
    </w:rPr>
  </w:style>
  <w:style w:type="character" w:customStyle="1" w:styleId="ListLabel192">
    <w:name w:val="ListLabel 192"/>
    <w:qFormat/>
    <w:rsid w:val="00F1193C"/>
    <w:rPr>
      <w:rFonts w:cs="Courier New"/>
    </w:rPr>
  </w:style>
  <w:style w:type="character" w:customStyle="1" w:styleId="ListLabel193">
    <w:name w:val="ListLabel 193"/>
    <w:qFormat/>
    <w:rsid w:val="00F1193C"/>
    <w:rPr>
      <w:rFonts w:cs="Wingdings"/>
    </w:rPr>
  </w:style>
  <w:style w:type="character" w:customStyle="1" w:styleId="ListLabel194">
    <w:name w:val="ListLabel 194"/>
    <w:qFormat/>
    <w:rsid w:val="00F1193C"/>
    <w:rPr>
      <w:rFonts w:cs="Symbol"/>
    </w:rPr>
  </w:style>
  <w:style w:type="character" w:customStyle="1" w:styleId="ListLabel195">
    <w:name w:val="ListLabel 195"/>
    <w:qFormat/>
    <w:rsid w:val="00F1193C"/>
    <w:rPr>
      <w:rFonts w:cs="Courier New"/>
    </w:rPr>
  </w:style>
  <w:style w:type="character" w:customStyle="1" w:styleId="ListLabel196">
    <w:name w:val="ListLabel 196"/>
    <w:qFormat/>
    <w:rsid w:val="00F1193C"/>
    <w:rPr>
      <w:rFonts w:cs="Wingdings"/>
    </w:rPr>
  </w:style>
  <w:style w:type="character" w:customStyle="1" w:styleId="ListLabel197">
    <w:name w:val="ListLabel 197"/>
    <w:qFormat/>
    <w:rsid w:val="00F1193C"/>
    <w:rPr>
      <w:rFonts w:ascii="Arial" w:hAnsi="Arial" w:cs="Symbol"/>
    </w:rPr>
  </w:style>
  <w:style w:type="character" w:customStyle="1" w:styleId="ListLabel198">
    <w:name w:val="ListLabel 198"/>
    <w:qFormat/>
    <w:rsid w:val="00F1193C"/>
    <w:rPr>
      <w:rFonts w:cs="Courier New"/>
    </w:rPr>
  </w:style>
  <w:style w:type="character" w:customStyle="1" w:styleId="ListLabel199">
    <w:name w:val="ListLabel 199"/>
    <w:qFormat/>
    <w:rsid w:val="00F1193C"/>
    <w:rPr>
      <w:rFonts w:cs="Wingdings"/>
    </w:rPr>
  </w:style>
  <w:style w:type="character" w:customStyle="1" w:styleId="ListLabel200">
    <w:name w:val="ListLabel 200"/>
    <w:qFormat/>
    <w:rsid w:val="00F1193C"/>
    <w:rPr>
      <w:rFonts w:cs="Symbol"/>
    </w:rPr>
  </w:style>
  <w:style w:type="character" w:customStyle="1" w:styleId="ListLabel201">
    <w:name w:val="ListLabel 201"/>
    <w:qFormat/>
    <w:rsid w:val="00F1193C"/>
    <w:rPr>
      <w:rFonts w:cs="Courier New"/>
    </w:rPr>
  </w:style>
  <w:style w:type="character" w:customStyle="1" w:styleId="ListLabel202">
    <w:name w:val="ListLabel 202"/>
    <w:qFormat/>
    <w:rsid w:val="00F1193C"/>
    <w:rPr>
      <w:rFonts w:cs="Wingdings"/>
    </w:rPr>
  </w:style>
  <w:style w:type="character" w:customStyle="1" w:styleId="ListLabel203">
    <w:name w:val="ListLabel 203"/>
    <w:qFormat/>
    <w:rsid w:val="00F1193C"/>
    <w:rPr>
      <w:rFonts w:cs="Symbol"/>
    </w:rPr>
  </w:style>
  <w:style w:type="character" w:customStyle="1" w:styleId="ListLabel204">
    <w:name w:val="ListLabel 204"/>
    <w:qFormat/>
    <w:rsid w:val="00F1193C"/>
    <w:rPr>
      <w:rFonts w:cs="Courier New"/>
    </w:rPr>
  </w:style>
  <w:style w:type="character" w:customStyle="1" w:styleId="ListLabel205">
    <w:name w:val="ListLabel 205"/>
    <w:qFormat/>
    <w:rsid w:val="00F1193C"/>
    <w:rPr>
      <w:rFonts w:cs="Wingdings"/>
    </w:rPr>
  </w:style>
  <w:style w:type="character" w:customStyle="1" w:styleId="ListLabel206">
    <w:name w:val="ListLabel 206"/>
    <w:qFormat/>
    <w:rsid w:val="00F1193C"/>
    <w:rPr>
      <w:rFonts w:ascii="Arial" w:hAnsi="Arial" w:cs="Times New Roman"/>
      <w:sz w:val="20"/>
    </w:rPr>
  </w:style>
  <w:style w:type="character" w:customStyle="1" w:styleId="ListLabel207">
    <w:name w:val="ListLabel 207"/>
    <w:qFormat/>
    <w:rsid w:val="00F1193C"/>
    <w:rPr>
      <w:rFonts w:cs="Courier New"/>
    </w:rPr>
  </w:style>
  <w:style w:type="character" w:customStyle="1" w:styleId="ListLabel208">
    <w:name w:val="ListLabel 208"/>
    <w:qFormat/>
    <w:rsid w:val="00F1193C"/>
    <w:rPr>
      <w:rFonts w:cs="Wingdings"/>
    </w:rPr>
  </w:style>
  <w:style w:type="character" w:customStyle="1" w:styleId="ListLabel209">
    <w:name w:val="ListLabel 209"/>
    <w:qFormat/>
    <w:rsid w:val="00F1193C"/>
    <w:rPr>
      <w:rFonts w:cs="Symbol"/>
    </w:rPr>
  </w:style>
  <w:style w:type="character" w:customStyle="1" w:styleId="ListLabel210">
    <w:name w:val="ListLabel 210"/>
    <w:qFormat/>
    <w:rsid w:val="00F1193C"/>
    <w:rPr>
      <w:rFonts w:cs="Courier New"/>
    </w:rPr>
  </w:style>
  <w:style w:type="character" w:customStyle="1" w:styleId="ListLabel211">
    <w:name w:val="ListLabel 211"/>
    <w:qFormat/>
    <w:rsid w:val="00F1193C"/>
    <w:rPr>
      <w:rFonts w:cs="Wingdings"/>
    </w:rPr>
  </w:style>
  <w:style w:type="character" w:customStyle="1" w:styleId="ListLabel212">
    <w:name w:val="ListLabel 212"/>
    <w:qFormat/>
    <w:rsid w:val="00F1193C"/>
    <w:rPr>
      <w:rFonts w:cs="Symbol"/>
    </w:rPr>
  </w:style>
  <w:style w:type="character" w:customStyle="1" w:styleId="ListLabel213">
    <w:name w:val="ListLabel 213"/>
    <w:qFormat/>
    <w:rsid w:val="00F1193C"/>
    <w:rPr>
      <w:rFonts w:cs="Courier New"/>
    </w:rPr>
  </w:style>
  <w:style w:type="character" w:customStyle="1" w:styleId="ListLabel214">
    <w:name w:val="ListLabel 214"/>
    <w:qFormat/>
    <w:rsid w:val="00F1193C"/>
    <w:rPr>
      <w:rFonts w:cs="Wingdings"/>
    </w:rPr>
  </w:style>
  <w:style w:type="character" w:customStyle="1" w:styleId="ListLabel215">
    <w:name w:val="ListLabel 215"/>
    <w:qFormat/>
    <w:rsid w:val="00F1193C"/>
    <w:rPr>
      <w:rFonts w:ascii="Arial" w:hAnsi="Arial" w:cs="Times New Roman"/>
      <w:sz w:val="20"/>
    </w:rPr>
  </w:style>
  <w:style w:type="character" w:customStyle="1" w:styleId="ListLabel216">
    <w:name w:val="ListLabel 216"/>
    <w:qFormat/>
    <w:rsid w:val="00F1193C"/>
    <w:rPr>
      <w:rFonts w:cs="Courier New"/>
    </w:rPr>
  </w:style>
  <w:style w:type="character" w:customStyle="1" w:styleId="ListLabel217">
    <w:name w:val="ListLabel 217"/>
    <w:qFormat/>
    <w:rsid w:val="00F1193C"/>
    <w:rPr>
      <w:rFonts w:cs="Wingdings"/>
    </w:rPr>
  </w:style>
  <w:style w:type="character" w:customStyle="1" w:styleId="ListLabel218">
    <w:name w:val="ListLabel 218"/>
    <w:qFormat/>
    <w:rsid w:val="00F1193C"/>
    <w:rPr>
      <w:rFonts w:cs="Symbol"/>
    </w:rPr>
  </w:style>
  <w:style w:type="character" w:customStyle="1" w:styleId="ListLabel219">
    <w:name w:val="ListLabel 219"/>
    <w:qFormat/>
    <w:rsid w:val="00F1193C"/>
    <w:rPr>
      <w:rFonts w:cs="Courier New"/>
    </w:rPr>
  </w:style>
  <w:style w:type="character" w:customStyle="1" w:styleId="ListLabel220">
    <w:name w:val="ListLabel 220"/>
    <w:qFormat/>
    <w:rsid w:val="00F1193C"/>
    <w:rPr>
      <w:rFonts w:cs="Wingdings"/>
    </w:rPr>
  </w:style>
  <w:style w:type="character" w:customStyle="1" w:styleId="ListLabel221">
    <w:name w:val="ListLabel 221"/>
    <w:qFormat/>
    <w:rsid w:val="00F1193C"/>
    <w:rPr>
      <w:rFonts w:cs="Symbol"/>
    </w:rPr>
  </w:style>
  <w:style w:type="character" w:customStyle="1" w:styleId="ListLabel222">
    <w:name w:val="ListLabel 222"/>
    <w:qFormat/>
    <w:rsid w:val="00F1193C"/>
    <w:rPr>
      <w:rFonts w:cs="Courier New"/>
    </w:rPr>
  </w:style>
  <w:style w:type="character" w:customStyle="1" w:styleId="ListLabel223">
    <w:name w:val="ListLabel 223"/>
    <w:qFormat/>
    <w:rsid w:val="00F1193C"/>
    <w:rPr>
      <w:rFonts w:cs="Wingdings"/>
    </w:rPr>
  </w:style>
  <w:style w:type="character" w:customStyle="1" w:styleId="ListLabel224">
    <w:name w:val="ListLabel 224"/>
    <w:qFormat/>
    <w:rsid w:val="00F1193C"/>
    <w:rPr>
      <w:rFonts w:ascii="Arial" w:hAnsi="Arial" w:cs="Symbol"/>
      <w:b/>
      <w:sz w:val="20"/>
    </w:rPr>
  </w:style>
  <w:style w:type="character" w:customStyle="1" w:styleId="ListLabel225">
    <w:name w:val="ListLabel 225"/>
    <w:qFormat/>
    <w:rsid w:val="00F1193C"/>
    <w:rPr>
      <w:rFonts w:cs="Courier New"/>
    </w:rPr>
  </w:style>
  <w:style w:type="character" w:customStyle="1" w:styleId="ListLabel226">
    <w:name w:val="ListLabel 226"/>
    <w:qFormat/>
    <w:rsid w:val="00F1193C"/>
    <w:rPr>
      <w:rFonts w:cs="Wingdings"/>
    </w:rPr>
  </w:style>
  <w:style w:type="character" w:customStyle="1" w:styleId="ListLabel227">
    <w:name w:val="ListLabel 227"/>
    <w:qFormat/>
    <w:rsid w:val="00F1193C"/>
    <w:rPr>
      <w:rFonts w:cs="Symbol"/>
    </w:rPr>
  </w:style>
  <w:style w:type="character" w:customStyle="1" w:styleId="ListLabel228">
    <w:name w:val="ListLabel 228"/>
    <w:qFormat/>
    <w:rsid w:val="00F1193C"/>
    <w:rPr>
      <w:rFonts w:cs="Courier New"/>
    </w:rPr>
  </w:style>
  <w:style w:type="character" w:customStyle="1" w:styleId="ListLabel229">
    <w:name w:val="ListLabel 229"/>
    <w:qFormat/>
    <w:rsid w:val="00F1193C"/>
    <w:rPr>
      <w:rFonts w:cs="Wingdings"/>
    </w:rPr>
  </w:style>
  <w:style w:type="character" w:customStyle="1" w:styleId="ListLabel230">
    <w:name w:val="ListLabel 230"/>
    <w:qFormat/>
    <w:rsid w:val="00F1193C"/>
    <w:rPr>
      <w:rFonts w:cs="Symbol"/>
    </w:rPr>
  </w:style>
  <w:style w:type="character" w:customStyle="1" w:styleId="ListLabel231">
    <w:name w:val="ListLabel 231"/>
    <w:qFormat/>
    <w:rsid w:val="00F1193C"/>
    <w:rPr>
      <w:rFonts w:cs="Courier New"/>
    </w:rPr>
  </w:style>
  <w:style w:type="character" w:customStyle="1" w:styleId="ListLabel232">
    <w:name w:val="ListLabel 232"/>
    <w:qFormat/>
    <w:rsid w:val="00F1193C"/>
    <w:rPr>
      <w:rFonts w:cs="Wingdings"/>
    </w:rPr>
  </w:style>
  <w:style w:type="character" w:customStyle="1" w:styleId="ListLabel233">
    <w:name w:val="ListLabel 233"/>
    <w:qFormat/>
    <w:rsid w:val="00F1193C"/>
    <w:rPr>
      <w:rFonts w:ascii="Arial" w:eastAsia="Times New Roman" w:hAnsi="Arial" w:cs="Arial"/>
      <w:sz w:val="20"/>
      <w:szCs w:val="20"/>
      <w:lang w:eastAsia="en-US"/>
    </w:rPr>
  </w:style>
  <w:style w:type="character" w:customStyle="1" w:styleId="ListLabel234">
    <w:name w:val="ListLabel 234"/>
    <w:qFormat/>
    <w:rsid w:val="00F1193C"/>
    <w:rPr>
      <w:rFonts w:ascii="Arial" w:hAnsi="Arial" w:cs="Arial"/>
      <w:sz w:val="20"/>
      <w:szCs w:val="20"/>
    </w:rPr>
  </w:style>
  <w:style w:type="character" w:customStyle="1" w:styleId="ListLabel235">
    <w:name w:val="ListLabel 235"/>
    <w:qFormat/>
    <w:rsid w:val="00F1193C"/>
  </w:style>
  <w:style w:type="character" w:customStyle="1" w:styleId="ListLabel236">
    <w:name w:val="ListLabel 236"/>
    <w:qFormat/>
    <w:rsid w:val="00F1193C"/>
    <w:rPr>
      <w:rFonts w:ascii="Arial" w:hAnsi="Arial" w:cs="Times New Roman"/>
      <w:sz w:val="24"/>
    </w:rPr>
  </w:style>
  <w:style w:type="character" w:customStyle="1" w:styleId="ListLabel237">
    <w:name w:val="ListLabel 237"/>
    <w:qFormat/>
    <w:rsid w:val="00F1193C"/>
    <w:rPr>
      <w:rFonts w:cs="Courier New"/>
    </w:rPr>
  </w:style>
  <w:style w:type="character" w:customStyle="1" w:styleId="ListLabel238">
    <w:name w:val="ListLabel 238"/>
    <w:qFormat/>
    <w:rsid w:val="00F1193C"/>
    <w:rPr>
      <w:rFonts w:cs="Wingdings"/>
    </w:rPr>
  </w:style>
  <w:style w:type="character" w:customStyle="1" w:styleId="ListLabel239">
    <w:name w:val="ListLabel 239"/>
    <w:qFormat/>
    <w:rsid w:val="00F1193C"/>
    <w:rPr>
      <w:rFonts w:cs="Symbol"/>
    </w:rPr>
  </w:style>
  <w:style w:type="character" w:customStyle="1" w:styleId="ListLabel240">
    <w:name w:val="ListLabel 240"/>
    <w:qFormat/>
    <w:rsid w:val="00F1193C"/>
    <w:rPr>
      <w:rFonts w:cs="Courier New"/>
    </w:rPr>
  </w:style>
  <w:style w:type="character" w:customStyle="1" w:styleId="ListLabel241">
    <w:name w:val="ListLabel 241"/>
    <w:qFormat/>
    <w:rsid w:val="00F1193C"/>
    <w:rPr>
      <w:rFonts w:cs="Wingdings"/>
    </w:rPr>
  </w:style>
  <w:style w:type="character" w:customStyle="1" w:styleId="ListLabel242">
    <w:name w:val="ListLabel 242"/>
    <w:qFormat/>
    <w:rsid w:val="00F1193C"/>
    <w:rPr>
      <w:rFonts w:cs="Symbol"/>
    </w:rPr>
  </w:style>
  <w:style w:type="character" w:customStyle="1" w:styleId="ListLabel243">
    <w:name w:val="ListLabel 243"/>
    <w:qFormat/>
    <w:rsid w:val="00F1193C"/>
    <w:rPr>
      <w:rFonts w:cs="Courier New"/>
    </w:rPr>
  </w:style>
  <w:style w:type="character" w:customStyle="1" w:styleId="ListLabel244">
    <w:name w:val="ListLabel 244"/>
    <w:qFormat/>
    <w:rsid w:val="00F1193C"/>
    <w:rPr>
      <w:rFonts w:cs="Wingdings"/>
    </w:rPr>
  </w:style>
  <w:style w:type="character" w:customStyle="1" w:styleId="ListLabel245">
    <w:name w:val="ListLabel 245"/>
    <w:qFormat/>
    <w:rsid w:val="00F1193C"/>
    <w:rPr>
      <w:rFonts w:ascii="Arial" w:hAnsi="Arial" w:cs="Symbol"/>
    </w:rPr>
  </w:style>
  <w:style w:type="character" w:customStyle="1" w:styleId="ListLabel246">
    <w:name w:val="ListLabel 246"/>
    <w:qFormat/>
    <w:rsid w:val="00F1193C"/>
    <w:rPr>
      <w:rFonts w:cs="Courier New"/>
    </w:rPr>
  </w:style>
  <w:style w:type="character" w:customStyle="1" w:styleId="ListLabel247">
    <w:name w:val="ListLabel 247"/>
    <w:qFormat/>
    <w:rsid w:val="00F1193C"/>
    <w:rPr>
      <w:rFonts w:cs="Wingdings"/>
    </w:rPr>
  </w:style>
  <w:style w:type="character" w:customStyle="1" w:styleId="ListLabel248">
    <w:name w:val="ListLabel 248"/>
    <w:qFormat/>
    <w:rsid w:val="00F1193C"/>
    <w:rPr>
      <w:rFonts w:cs="Symbol"/>
    </w:rPr>
  </w:style>
  <w:style w:type="character" w:customStyle="1" w:styleId="ListLabel249">
    <w:name w:val="ListLabel 249"/>
    <w:qFormat/>
    <w:rsid w:val="00F1193C"/>
    <w:rPr>
      <w:rFonts w:cs="Courier New"/>
    </w:rPr>
  </w:style>
  <w:style w:type="character" w:customStyle="1" w:styleId="ListLabel250">
    <w:name w:val="ListLabel 250"/>
    <w:qFormat/>
    <w:rsid w:val="00F1193C"/>
    <w:rPr>
      <w:rFonts w:cs="Wingdings"/>
    </w:rPr>
  </w:style>
  <w:style w:type="character" w:customStyle="1" w:styleId="ListLabel251">
    <w:name w:val="ListLabel 251"/>
    <w:qFormat/>
    <w:rsid w:val="00F1193C"/>
    <w:rPr>
      <w:rFonts w:cs="Symbol"/>
    </w:rPr>
  </w:style>
  <w:style w:type="character" w:customStyle="1" w:styleId="ListLabel252">
    <w:name w:val="ListLabel 252"/>
    <w:qFormat/>
    <w:rsid w:val="00F1193C"/>
    <w:rPr>
      <w:rFonts w:cs="Courier New"/>
    </w:rPr>
  </w:style>
  <w:style w:type="character" w:customStyle="1" w:styleId="ListLabel253">
    <w:name w:val="ListLabel 253"/>
    <w:qFormat/>
    <w:rsid w:val="00F1193C"/>
    <w:rPr>
      <w:rFonts w:cs="Wingdings"/>
    </w:rPr>
  </w:style>
  <w:style w:type="character" w:customStyle="1" w:styleId="ListLabel254">
    <w:name w:val="ListLabel 254"/>
    <w:qFormat/>
    <w:rsid w:val="00F1193C"/>
    <w:rPr>
      <w:rFonts w:ascii="Arial" w:hAnsi="Arial" w:cs="Times New Roman"/>
      <w:sz w:val="20"/>
    </w:rPr>
  </w:style>
  <w:style w:type="character" w:customStyle="1" w:styleId="ListLabel255">
    <w:name w:val="ListLabel 255"/>
    <w:qFormat/>
    <w:rsid w:val="00F1193C"/>
    <w:rPr>
      <w:rFonts w:cs="Courier New"/>
    </w:rPr>
  </w:style>
  <w:style w:type="character" w:customStyle="1" w:styleId="ListLabel256">
    <w:name w:val="ListLabel 256"/>
    <w:qFormat/>
    <w:rsid w:val="00F1193C"/>
    <w:rPr>
      <w:rFonts w:cs="Wingdings"/>
    </w:rPr>
  </w:style>
  <w:style w:type="character" w:customStyle="1" w:styleId="ListLabel257">
    <w:name w:val="ListLabel 257"/>
    <w:qFormat/>
    <w:rsid w:val="00F1193C"/>
    <w:rPr>
      <w:rFonts w:cs="Symbol"/>
    </w:rPr>
  </w:style>
  <w:style w:type="character" w:customStyle="1" w:styleId="ListLabel258">
    <w:name w:val="ListLabel 258"/>
    <w:qFormat/>
    <w:rsid w:val="00F1193C"/>
    <w:rPr>
      <w:rFonts w:cs="Courier New"/>
    </w:rPr>
  </w:style>
  <w:style w:type="character" w:customStyle="1" w:styleId="ListLabel259">
    <w:name w:val="ListLabel 259"/>
    <w:qFormat/>
    <w:rsid w:val="00F1193C"/>
    <w:rPr>
      <w:rFonts w:cs="Wingdings"/>
    </w:rPr>
  </w:style>
  <w:style w:type="character" w:customStyle="1" w:styleId="ListLabel260">
    <w:name w:val="ListLabel 260"/>
    <w:qFormat/>
    <w:rsid w:val="00F1193C"/>
    <w:rPr>
      <w:rFonts w:cs="Symbol"/>
    </w:rPr>
  </w:style>
  <w:style w:type="character" w:customStyle="1" w:styleId="ListLabel261">
    <w:name w:val="ListLabel 261"/>
    <w:qFormat/>
    <w:rsid w:val="00F1193C"/>
    <w:rPr>
      <w:rFonts w:cs="Courier New"/>
    </w:rPr>
  </w:style>
  <w:style w:type="character" w:customStyle="1" w:styleId="ListLabel262">
    <w:name w:val="ListLabel 262"/>
    <w:qFormat/>
    <w:rsid w:val="00F1193C"/>
    <w:rPr>
      <w:rFonts w:cs="Wingdings"/>
    </w:rPr>
  </w:style>
  <w:style w:type="character" w:customStyle="1" w:styleId="ListLabel263">
    <w:name w:val="ListLabel 263"/>
    <w:qFormat/>
    <w:rsid w:val="00F1193C"/>
    <w:rPr>
      <w:rFonts w:ascii="Arial" w:hAnsi="Arial" w:cs="Times New Roman"/>
      <w:sz w:val="20"/>
    </w:rPr>
  </w:style>
  <w:style w:type="character" w:customStyle="1" w:styleId="ListLabel264">
    <w:name w:val="ListLabel 264"/>
    <w:qFormat/>
    <w:rsid w:val="00F1193C"/>
    <w:rPr>
      <w:rFonts w:cs="Courier New"/>
    </w:rPr>
  </w:style>
  <w:style w:type="character" w:customStyle="1" w:styleId="ListLabel265">
    <w:name w:val="ListLabel 265"/>
    <w:qFormat/>
    <w:rsid w:val="00F1193C"/>
    <w:rPr>
      <w:rFonts w:cs="Wingdings"/>
    </w:rPr>
  </w:style>
  <w:style w:type="character" w:customStyle="1" w:styleId="ListLabel266">
    <w:name w:val="ListLabel 266"/>
    <w:qFormat/>
    <w:rsid w:val="00F1193C"/>
    <w:rPr>
      <w:rFonts w:cs="Symbol"/>
    </w:rPr>
  </w:style>
  <w:style w:type="character" w:customStyle="1" w:styleId="ListLabel267">
    <w:name w:val="ListLabel 267"/>
    <w:qFormat/>
    <w:rsid w:val="00F1193C"/>
    <w:rPr>
      <w:rFonts w:cs="Courier New"/>
    </w:rPr>
  </w:style>
  <w:style w:type="character" w:customStyle="1" w:styleId="ListLabel268">
    <w:name w:val="ListLabel 268"/>
    <w:qFormat/>
    <w:rsid w:val="00F1193C"/>
    <w:rPr>
      <w:rFonts w:cs="Wingdings"/>
    </w:rPr>
  </w:style>
  <w:style w:type="character" w:customStyle="1" w:styleId="ListLabel269">
    <w:name w:val="ListLabel 269"/>
    <w:qFormat/>
    <w:rsid w:val="00F1193C"/>
    <w:rPr>
      <w:rFonts w:cs="Symbol"/>
    </w:rPr>
  </w:style>
  <w:style w:type="character" w:customStyle="1" w:styleId="ListLabel270">
    <w:name w:val="ListLabel 270"/>
    <w:qFormat/>
    <w:rsid w:val="00F1193C"/>
    <w:rPr>
      <w:rFonts w:cs="Courier New"/>
    </w:rPr>
  </w:style>
  <w:style w:type="character" w:customStyle="1" w:styleId="ListLabel271">
    <w:name w:val="ListLabel 271"/>
    <w:qFormat/>
    <w:rsid w:val="00F1193C"/>
    <w:rPr>
      <w:rFonts w:cs="Wingdings"/>
    </w:rPr>
  </w:style>
  <w:style w:type="character" w:customStyle="1" w:styleId="ListLabel272">
    <w:name w:val="ListLabel 272"/>
    <w:qFormat/>
    <w:rsid w:val="00F1193C"/>
    <w:rPr>
      <w:rFonts w:ascii="Arial" w:hAnsi="Arial" w:cs="Symbol"/>
      <w:b/>
      <w:sz w:val="20"/>
    </w:rPr>
  </w:style>
  <w:style w:type="character" w:customStyle="1" w:styleId="ListLabel273">
    <w:name w:val="ListLabel 273"/>
    <w:qFormat/>
    <w:rsid w:val="00F1193C"/>
    <w:rPr>
      <w:rFonts w:cs="Courier New"/>
    </w:rPr>
  </w:style>
  <w:style w:type="character" w:customStyle="1" w:styleId="ListLabel274">
    <w:name w:val="ListLabel 274"/>
    <w:qFormat/>
    <w:rsid w:val="00F1193C"/>
    <w:rPr>
      <w:rFonts w:cs="Wingdings"/>
    </w:rPr>
  </w:style>
  <w:style w:type="character" w:customStyle="1" w:styleId="ListLabel275">
    <w:name w:val="ListLabel 275"/>
    <w:qFormat/>
    <w:rsid w:val="00F1193C"/>
    <w:rPr>
      <w:rFonts w:cs="Symbol"/>
    </w:rPr>
  </w:style>
  <w:style w:type="character" w:customStyle="1" w:styleId="ListLabel276">
    <w:name w:val="ListLabel 276"/>
    <w:qFormat/>
    <w:rsid w:val="00F1193C"/>
    <w:rPr>
      <w:rFonts w:cs="Courier New"/>
    </w:rPr>
  </w:style>
  <w:style w:type="character" w:customStyle="1" w:styleId="ListLabel277">
    <w:name w:val="ListLabel 277"/>
    <w:qFormat/>
    <w:rsid w:val="00F1193C"/>
    <w:rPr>
      <w:rFonts w:cs="Wingdings"/>
    </w:rPr>
  </w:style>
  <w:style w:type="character" w:customStyle="1" w:styleId="ListLabel278">
    <w:name w:val="ListLabel 278"/>
    <w:qFormat/>
    <w:rsid w:val="00F1193C"/>
    <w:rPr>
      <w:rFonts w:cs="Symbol"/>
    </w:rPr>
  </w:style>
  <w:style w:type="character" w:customStyle="1" w:styleId="ListLabel279">
    <w:name w:val="ListLabel 279"/>
    <w:qFormat/>
    <w:rsid w:val="00F1193C"/>
    <w:rPr>
      <w:rFonts w:cs="Courier New"/>
    </w:rPr>
  </w:style>
  <w:style w:type="character" w:customStyle="1" w:styleId="ListLabel280">
    <w:name w:val="ListLabel 280"/>
    <w:qFormat/>
    <w:rsid w:val="00F1193C"/>
    <w:rPr>
      <w:rFonts w:cs="Wingdings"/>
    </w:rPr>
  </w:style>
  <w:style w:type="character" w:customStyle="1" w:styleId="ListLabel281">
    <w:name w:val="ListLabel 281"/>
    <w:qFormat/>
    <w:rsid w:val="00F1193C"/>
    <w:rPr>
      <w:rFonts w:ascii="Arial" w:eastAsia="Times New Roman" w:hAnsi="Arial" w:cs="Arial"/>
      <w:sz w:val="20"/>
      <w:szCs w:val="20"/>
      <w:lang w:eastAsia="en-US"/>
    </w:rPr>
  </w:style>
  <w:style w:type="character" w:customStyle="1" w:styleId="ListLabel282">
    <w:name w:val="ListLabel 282"/>
    <w:qFormat/>
    <w:rsid w:val="00F1193C"/>
    <w:rPr>
      <w:rFonts w:ascii="Arial" w:hAnsi="Arial" w:cs="Arial"/>
      <w:sz w:val="20"/>
      <w:szCs w:val="20"/>
    </w:rPr>
  </w:style>
  <w:style w:type="character" w:customStyle="1" w:styleId="ListLabel283">
    <w:name w:val="ListLabel 283"/>
    <w:qFormat/>
    <w:rsid w:val="00F1193C"/>
  </w:style>
  <w:style w:type="character" w:customStyle="1" w:styleId="ListLabel284">
    <w:name w:val="ListLabel 284"/>
    <w:qFormat/>
    <w:rsid w:val="00F1193C"/>
    <w:rPr>
      <w:rFonts w:ascii="Arial" w:hAnsi="Arial" w:cs="Times New Roman"/>
      <w:sz w:val="24"/>
    </w:rPr>
  </w:style>
  <w:style w:type="character" w:customStyle="1" w:styleId="ListLabel285">
    <w:name w:val="ListLabel 285"/>
    <w:qFormat/>
    <w:rsid w:val="00F1193C"/>
    <w:rPr>
      <w:rFonts w:cs="Courier New"/>
    </w:rPr>
  </w:style>
  <w:style w:type="character" w:customStyle="1" w:styleId="ListLabel286">
    <w:name w:val="ListLabel 286"/>
    <w:qFormat/>
    <w:rsid w:val="00F1193C"/>
    <w:rPr>
      <w:rFonts w:cs="Wingdings"/>
    </w:rPr>
  </w:style>
  <w:style w:type="character" w:customStyle="1" w:styleId="ListLabel287">
    <w:name w:val="ListLabel 287"/>
    <w:qFormat/>
    <w:rsid w:val="00F1193C"/>
    <w:rPr>
      <w:rFonts w:cs="Symbol"/>
    </w:rPr>
  </w:style>
  <w:style w:type="character" w:customStyle="1" w:styleId="ListLabel288">
    <w:name w:val="ListLabel 288"/>
    <w:qFormat/>
    <w:rsid w:val="00F1193C"/>
    <w:rPr>
      <w:rFonts w:cs="Courier New"/>
    </w:rPr>
  </w:style>
  <w:style w:type="character" w:customStyle="1" w:styleId="ListLabel289">
    <w:name w:val="ListLabel 289"/>
    <w:qFormat/>
    <w:rsid w:val="00F1193C"/>
    <w:rPr>
      <w:rFonts w:cs="Wingdings"/>
    </w:rPr>
  </w:style>
  <w:style w:type="character" w:customStyle="1" w:styleId="ListLabel290">
    <w:name w:val="ListLabel 290"/>
    <w:qFormat/>
    <w:rsid w:val="00F1193C"/>
    <w:rPr>
      <w:rFonts w:cs="Symbol"/>
    </w:rPr>
  </w:style>
  <w:style w:type="character" w:customStyle="1" w:styleId="ListLabel291">
    <w:name w:val="ListLabel 291"/>
    <w:qFormat/>
    <w:rsid w:val="00F1193C"/>
    <w:rPr>
      <w:rFonts w:cs="Courier New"/>
    </w:rPr>
  </w:style>
  <w:style w:type="character" w:customStyle="1" w:styleId="ListLabel292">
    <w:name w:val="ListLabel 292"/>
    <w:qFormat/>
    <w:rsid w:val="00F1193C"/>
    <w:rPr>
      <w:rFonts w:cs="Wingdings"/>
    </w:rPr>
  </w:style>
  <w:style w:type="character" w:customStyle="1" w:styleId="ListLabel293">
    <w:name w:val="ListLabel 293"/>
    <w:qFormat/>
    <w:rsid w:val="00F1193C"/>
    <w:rPr>
      <w:rFonts w:ascii="Arial" w:hAnsi="Arial" w:cs="Symbol"/>
    </w:rPr>
  </w:style>
  <w:style w:type="character" w:customStyle="1" w:styleId="ListLabel294">
    <w:name w:val="ListLabel 294"/>
    <w:qFormat/>
    <w:rsid w:val="00F1193C"/>
    <w:rPr>
      <w:rFonts w:cs="Courier New"/>
    </w:rPr>
  </w:style>
  <w:style w:type="character" w:customStyle="1" w:styleId="ListLabel295">
    <w:name w:val="ListLabel 295"/>
    <w:qFormat/>
    <w:rsid w:val="00F1193C"/>
    <w:rPr>
      <w:rFonts w:cs="Wingdings"/>
    </w:rPr>
  </w:style>
  <w:style w:type="character" w:customStyle="1" w:styleId="ListLabel296">
    <w:name w:val="ListLabel 296"/>
    <w:qFormat/>
    <w:rsid w:val="00F1193C"/>
    <w:rPr>
      <w:rFonts w:cs="Symbol"/>
    </w:rPr>
  </w:style>
  <w:style w:type="character" w:customStyle="1" w:styleId="ListLabel297">
    <w:name w:val="ListLabel 297"/>
    <w:qFormat/>
    <w:rsid w:val="00F1193C"/>
    <w:rPr>
      <w:rFonts w:cs="Courier New"/>
    </w:rPr>
  </w:style>
  <w:style w:type="character" w:customStyle="1" w:styleId="ListLabel298">
    <w:name w:val="ListLabel 298"/>
    <w:qFormat/>
    <w:rsid w:val="00F1193C"/>
    <w:rPr>
      <w:rFonts w:cs="Wingdings"/>
    </w:rPr>
  </w:style>
  <w:style w:type="character" w:customStyle="1" w:styleId="ListLabel299">
    <w:name w:val="ListLabel 299"/>
    <w:qFormat/>
    <w:rsid w:val="00F1193C"/>
    <w:rPr>
      <w:rFonts w:cs="Symbol"/>
    </w:rPr>
  </w:style>
  <w:style w:type="character" w:customStyle="1" w:styleId="ListLabel300">
    <w:name w:val="ListLabel 300"/>
    <w:qFormat/>
    <w:rsid w:val="00F1193C"/>
    <w:rPr>
      <w:rFonts w:cs="Courier New"/>
    </w:rPr>
  </w:style>
  <w:style w:type="character" w:customStyle="1" w:styleId="ListLabel301">
    <w:name w:val="ListLabel 301"/>
    <w:qFormat/>
    <w:rsid w:val="00F1193C"/>
    <w:rPr>
      <w:rFonts w:cs="Wingdings"/>
    </w:rPr>
  </w:style>
  <w:style w:type="character" w:customStyle="1" w:styleId="ListLabel302">
    <w:name w:val="ListLabel 302"/>
    <w:qFormat/>
    <w:rsid w:val="00F1193C"/>
    <w:rPr>
      <w:rFonts w:ascii="Arial" w:hAnsi="Arial" w:cs="Times New Roman"/>
      <w:sz w:val="20"/>
    </w:rPr>
  </w:style>
  <w:style w:type="character" w:customStyle="1" w:styleId="ListLabel303">
    <w:name w:val="ListLabel 303"/>
    <w:qFormat/>
    <w:rsid w:val="00F1193C"/>
    <w:rPr>
      <w:rFonts w:cs="Courier New"/>
    </w:rPr>
  </w:style>
  <w:style w:type="character" w:customStyle="1" w:styleId="ListLabel304">
    <w:name w:val="ListLabel 304"/>
    <w:qFormat/>
    <w:rsid w:val="00F1193C"/>
    <w:rPr>
      <w:rFonts w:cs="Wingdings"/>
    </w:rPr>
  </w:style>
  <w:style w:type="character" w:customStyle="1" w:styleId="ListLabel305">
    <w:name w:val="ListLabel 305"/>
    <w:qFormat/>
    <w:rsid w:val="00F1193C"/>
    <w:rPr>
      <w:rFonts w:cs="Symbol"/>
    </w:rPr>
  </w:style>
  <w:style w:type="character" w:customStyle="1" w:styleId="ListLabel306">
    <w:name w:val="ListLabel 306"/>
    <w:qFormat/>
    <w:rsid w:val="00F1193C"/>
    <w:rPr>
      <w:rFonts w:cs="Courier New"/>
    </w:rPr>
  </w:style>
  <w:style w:type="character" w:customStyle="1" w:styleId="ListLabel307">
    <w:name w:val="ListLabel 307"/>
    <w:qFormat/>
    <w:rsid w:val="00F1193C"/>
    <w:rPr>
      <w:rFonts w:cs="Wingdings"/>
    </w:rPr>
  </w:style>
  <w:style w:type="character" w:customStyle="1" w:styleId="ListLabel308">
    <w:name w:val="ListLabel 308"/>
    <w:qFormat/>
    <w:rsid w:val="00F1193C"/>
    <w:rPr>
      <w:rFonts w:cs="Symbol"/>
    </w:rPr>
  </w:style>
  <w:style w:type="character" w:customStyle="1" w:styleId="ListLabel309">
    <w:name w:val="ListLabel 309"/>
    <w:qFormat/>
    <w:rsid w:val="00F1193C"/>
    <w:rPr>
      <w:rFonts w:cs="Courier New"/>
    </w:rPr>
  </w:style>
  <w:style w:type="character" w:customStyle="1" w:styleId="ListLabel310">
    <w:name w:val="ListLabel 310"/>
    <w:qFormat/>
    <w:rsid w:val="00F1193C"/>
    <w:rPr>
      <w:rFonts w:cs="Wingdings"/>
    </w:rPr>
  </w:style>
  <w:style w:type="character" w:customStyle="1" w:styleId="ListLabel311">
    <w:name w:val="ListLabel 311"/>
    <w:qFormat/>
    <w:rsid w:val="00F1193C"/>
    <w:rPr>
      <w:rFonts w:ascii="Arial" w:hAnsi="Arial" w:cs="Times New Roman"/>
      <w:sz w:val="20"/>
    </w:rPr>
  </w:style>
  <w:style w:type="character" w:customStyle="1" w:styleId="ListLabel312">
    <w:name w:val="ListLabel 312"/>
    <w:qFormat/>
    <w:rsid w:val="00F1193C"/>
    <w:rPr>
      <w:rFonts w:cs="Courier New"/>
    </w:rPr>
  </w:style>
  <w:style w:type="character" w:customStyle="1" w:styleId="ListLabel313">
    <w:name w:val="ListLabel 313"/>
    <w:qFormat/>
    <w:rsid w:val="00F1193C"/>
    <w:rPr>
      <w:rFonts w:cs="Wingdings"/>
    </w:rPr>
  </w:style>
  <w:style w:type="character" w:customStyle="1" w:styleId="ListLabel314">
    <w:name w:val="ListLabel 314"/>
    <w:qFormat/>
    <w:rsid w:val="00F1193C"/>
    <w:rPr>
      <w:rFonts w:cs="Symbol"/>
    </w:rPr>
  </w:style>
  <w:style w:type="character" w:customStyle="1" w:styleId="ListLabel315">
    <w:name w:val="ListLabel 315"/>
    <w:qFormat/>
    <w:rsid w:val="00F1193C"/>
    <w:rPr>
      <w:rFonts w:cs="Courier New"/>
    </w:rPr>
  </w:style>
  <w:style w:type="character" w:customStyle="1" w:styleId="ListLabel316">
    <w:name w:val="ListLabel 316"/>
    <w:qFormat/>
    <w:rsid w:val="00F1193C"/>
    <w:rPr>
      <w:rFonts w:cs="Wingdings"/>
    </w:rPr>
  </w:style>
  <w:style w:type="character" w:customStyle="1" w:styleId="ListLabel317">
    <w:name w:val="ListLabel 317"/>
    <w:qFormat/>
    <w:rsid w:val="00F1193C"/>
    <w:rPr>
      <w:rFonts w:cs="Symbol"/>
    </w:rPr>
  </w:style>
  <w:style w:type="character" w:customStyle="1" w:styleId="ListLabel318">
    <w:name w:val="ListLabel 318"/>
    <w:qFormat/>
    <w:rsid w:val="00F1193C"/>
    <w:rPr>
      <w:rFonts w:cs="Courier New"/>
    </w:rPr>
  </w:style>
  <w:style w:type="character" w:customStyle="1" w:styleId="ListLabel319">
    <w:name w:val="ListLabel 319"/>
    <w:qFormat/>
    <w:rsid w:val="00F1193C"/>
    <w:rPr>
      <w:rFonts w:cs="Wingdings"/>
    </w:rPr>
  </w:style>
  <w:style w:type="character" w:customStyle="1" w:styleId="ListLabel320">
    <w:name w:val="ListLabel 320"/>
    <w:qFormat/>
    <w:rsid w:val="00F1193C"/>
    <w:rPr>
      <w:rFonts w:ascii="Arial" w:hAnsi="Arial" w:cs="Symbol"/>
      <w:b/>
      <w:sz w:val="20"/>
    </w:rPr>
  </w:style>
  <w:style w:type="character" w:customStyle="1" w:styleId="ListLabel321">
    <w:name w:val="ListLabel 321"/>
    <w:qFormat/>
    <w:rsid w:val="00F1193C"/>
    <w:rPr>
      <w:rFonts w:cs="Courier New"/>
    </w:rPr>
  </w:style>
  <w:style w:type="character" w:customStyle="1" w:styleId="ListLabel322">
    <w:name w:val="ListLabel 322"/>
    <w:qFormat/>
    <w:rsid w:val="00F1193C"/>
    <w:rPr>
      <w:rFonts w:cs="Wingdings"/>
    </w:rPr>
  </w:style>
  <w:style w:type="character" w:customStyle="1" w:styleId="ListLabel323">
    <w:name w:val="ListLabel 323"/>
    <w:qFormat/>
    <w:rsid w:val="00F1193C"/>
    <w:rPr>
      <w:rFonts w:cs="Symbol"/>
    </w:rPr>
  </w:style>
  <w:style w:type="character" w:customStyle="1" w:styleId="ListLabel324">
    <w:name w:val="ListLabel 324"/>
    <w:qFormat/>
    <w:rsid w:val="00F1193C"/>
    <w:rPr>
      <w:rFonts w:cs="Courier New"/>
    </w:rPr>
  </w:style>
  <w:style w:type="character" w:customStyle="1" w:styleId="ListLabel325">
    <w:name w:val="ListLabel 325"/>
    <w:qFormat/>
    <w:rsid w:val="00F1193C"/>
    <w:rPr>
      <w:rFonts w:cs="Wingdings"/>
    </w:rPr>
  </w:style>
  <w:style w:type="character" w:customStyle="1" w:styleId="ListLabel326">
    <w:name w:val="ListLabel 326"/>
    <w:qFormat/>
    <w:rsid w:val="00F1193C"/>
    <w:rPr>
      <w:rFonts w:cs="Symbol"/>
    </w:rPr>
  </w:style>
  <w:style w:type="character" w:customStyle="1" w:styleId="ListLabel327">
    <w:name w:val="ListLabel 327"/>
    <w:qFormat/>
    <w:rsid w:val="00F1193C"/>
    <w:rPr>
      <w:rFonts w:cs="Courier New"/>
    </w:rPr>
  </w:style>
  <w:style w:type="character" w:customStyle="1" w:styleId="ListLabel328">
    <w:name w:val="ListLabel 328"/>
    <w:qFormat/>
    <w:rsid w:val="00F1193C"/>
    <w:rPr>
      <w:rFonts w:cs="Wingdings"/>
    </w:rPr>
  </w:style>
  <w:style w:type="character" w:customStyle="1" w:styleId="ListLabel329">
    <w:name w:val="ListLabel 329"/>
    <w:qFormat/>
    <w:rsid w:val="00F1193C"/>
    <w:rPr>
      <w:rFonts w:ascii="Arial" w:eastAsia="Times New Roman" w:hAnsi="Arial" w:cs="Arial"/>
      <w:sz w:val="20"/>
      <w:szCs w:val="20"/>
      <w:lang w:eastAsia="en-US"/>
    </w:rPr>
  </w:style>
  <w:style w:type="character" w:customStyle="1" w:styleId="ListLabel330">
    <w:name w:val="ListLabel 330"/>
    <w:qFormat/>
    <w:rsid w:val="00F1193C"/>
    <w:rPr>
      <w:rFonts w:ascii="Arial" w:hAnsi="Arial" w:cs="Arial"/>
      <w:sz w:val="20"/>
      <w:szCs w:val="20"/>
    </w:rPr>
  </w:style>
  <w:style w:type="character" w:customStyle="1" w:styleId="ListLabel331">
    <w:name w:val="ListLabel 331"/>
    <w:qFormat/>
    <w:rsid w:val="00F1193C"/>
  </w:style>
  <w:style w:type="character" w:customStyle="1" w:styleId="ListLabel332">
    <w:name w:val="ListLabel 332"/>
    <w:qFormat/>
    <w:rsid w:val="00F1193C"/>
    <w:rPr>
      <w:rFonts w:ascii="Arial" w:hAnsi="Arial" w:cs="Times New Roman"/>
      <w:sz w:val="24"/>
    </w:rPr>
  </w:style>
  <w:style w:type="character" w:customStyle="1" w:styleId="ListLabel333">
    <w:name w:val="ListLabel 333"/>
    <w:qFormat/>
    <w:rsid w:val="00F1193C"/>
    <w:rPr>
      <w:rFonts w:cs="Courier New"/>
    </w:rPr>
  </w:style>
  <w:style w:type="character" w:customStyle="1" w:styleId="ListLabel334">
    <w:name w:val="ListLabel 334"/>
    <w:qFormat/>
    <w:rsid w:val="00F1193C"/>
    <w:rPr>
      <w:rFonts w:cs="Wingdings"/>
    </w:rPr>
  </w:style>
  <w:style w:type="character" w:customStyle="1" w:styleId="ListLabel335">
    <w:name w:val="ListLabel 335"/>
    <w:qFormat/>
    <w:rsid w:val="00F1193C"/>
    <w:rPr>
      <w:rFonts w:cs="Symbol"/>
    </w:rPr>
  </w:style>
  <w:style w:type="character" w:customStyle="1" w:styleId="ListLabel336">
    <w:name w:val="ListLabel 336"/>
    <w:qFormat/>
    <w:rsid w:val="00F1193C"/>
    <w:rPr>
      <w:rFonts w:cs="Courier New"/>
    </w:rPr>
  </w:style>
  <w:style w:type="character" w:customStyle="1" w:styleId="ListLabel337">
    <w:name w:val="ListLabel 337"/>
    <w:qFormat/>
    <w:rsid w:val="00F1193C"/>
    <w:rPr>
      <w:rFonts w:cs="Wingdings"/>
    </w:rPr>
  </w:style>
  <w:style w:type="character" w:customStyle="1" w:styleId="ListLabel338">
    <w:name w:val="ListLabel 338"/>
    <w:qFormat/>
    <w:rsid w:val="00F1193C"/>
    <w:rPr>
      <w:rFonts w:cs="Symbol"/>
    </w:rPr>
  </w:style>
  <w:style w:type="character" w:customStyle="1" w:styleId="ListLabel339">
    <w:name w:val="ListLabel 339"/>
    <w:qFormat/>
    <w:rsid w:val="00F1193C"/>
    <w:rPr>
      <w:rFonts w:cs="Courier New"/>
    </w:rPr>
  </w:style>
  <w:style w:type="character" w:customStyle="1" w:styleId="ListLabel340">
    <w:name w:val="ListLabel 340"/>
    <w:qFormat/>
    <w:rsid w:val="00F1193C"/>
    <w:rPr>
      <w:rFonts w:cs="Wingdings"/>
    </w:rPr>
  </w:style>
  <w:style w:type="character" w:customStyle="1" w:styleId="ListLabel341">
    <w:name w:val="ListLabel 341"/>
    <w:qFormat/>
    <w:rsid w:val="00F1193C"/>
    <w:rPr>
      <w:rFonts w:ascii="Arial" w:hAnsi="Arial" w:cs="Symbol"/>
    </w:rPr>
  </w:style>
  <w:style w:type="character" w:customStyle="1" w:styleId="ListLabel342">
    <w:name w:val="ListLabel 342"/>
    <w:qFormat/>
    <w:rsid w:val="00F1193C"/>
    <w:rPr>
      <w:rFonts w:cs="Courier New"/>
    </w:rPr>
  </w:style>
  <w:style w:type="character" w:customStyle="1" w:styleId="ListLabel343">
    <w:name w:val="ListLabel 343"/>
    <w:qFormat/>
    <w:rsid w:val="00F1193C"/>
    <w:rPr>
      <w:rFonts w:cs="Wingdings"/>
    </w:rPr>
  </w:style>
  <w:style w:type="character" w:customStyle="1" w:styleId="ListLabel344">
    <w:name w:val="ListLabel 344"/>
    <w:qFormat/>
    <w:rsid w:val="00F1193C"/>
    <w:rPr>
      <w:rFonts w:cs="Symbol"/>
    </w:rPr>
  </w:style>
  <w:style w:type="character" w:customStyle="1" w:styleId="ListLabel345">
    <w:name w:val="ListLabel 345"/>
    <w:qFormat/>
    <w:rsid w:val="00F1193C"/>
    <w:rPr>
      <w:rFonts w:cs="Courier New"/>
    </w:rPr>
  </w:style>
  <w:style w:type="character" w:customStyle="1" w:styleId="ListLabel346">
    <w:name w:val="ListLabel 346"/>
    <w:qFormat/>
    <w:rsid w:val="00F1193C"/>
    <w:rPr>
      <w:rFonts w:cs="Wingdings"/>
    </w:rPr>
  </w:style>
  <w:style w:type="character" w:customStyle="1" w:styleId="ListLabel347">
    <w:name w:val="ListLabel 347"/>
    <w:qFormat/>
    <w:rsid w:val="00F1193C"/>
    <w:rPr>
      <w:rFonts w:cs="Symbol"/>
    </w:rPr>
  </w:style>
  <w:style w:type="character" w:customStyle="1" w:styleId="ListLabel348">
    <w:name w:val="ListLabel 348"/>
    <w:qFormat/>
    <w:rsid w:val="00F1193C"/>
    <w:rPr>
      <w:rFonts w:cs="Courier New"/>
    </w:rPr>
  </w:style>
  <w:style w:type="character" w:customStyle="1" w:styleId="ListLabel349">
    <w:name w:val="ListLabel 349"/>
    <w:qFormat/>
    <w:rsid w:val="00F1193C"/>
    <w:rPr>
      <w:rFonts w:cs="Wingdings"/>
    </w:rPr>
  </w:style>
  <w:style w:type="character" w:customStyle="1" w:styleId="ListLabel350">
    <w:name w:val="ListLabel 350"/>
    <w:qFormat/>
    <w:rsid w:val="00F1193C"/>
    <w:rPr>
      <w:rFonts w:ascii="Arial" w:hAnsi="Arial" w:cs="Times New Roman"/>
      <w:sz w:val="20"/>
    </w:rPr>
  </w:style>
  <w:style w:type="character" w:customStyle="1" w:styleId="ListLabel351">
    <w:name w:val="ListLabel 351"/>
    <w:qFormat/>
    <w:rsid w:val="00F1193C"/>
    <w:rPr>
      <w:rFonts w:cs="Courier New"/>
    </w:rPr>
  </w:style>
  <w:style w:type="character" w:customStyle="1" w:styleId="ListLabel352">
    <w:name w:val="ListLabel 352"/>
    <w:qFormat/>
    <w:rsid w:val="00F1193C"/>
    <w:rPr>
      <w:rFonts w:cs="Wingdings"/>
    </w:rPr>
  </w:style>
  <w:style w:type="character" w:customStyle="1" w:styleId="ListLabel353">
    <w:name w:val="ListLabel 353"/>
    <w:qFormat/>
    <w:rsid w:val="00F1193C"/>
    <w:rPr>
      <w:rFonts w:cs="Symbol"/>
    </w:rPr>
  </w:style>
  <w:style w:type="character" w:customStyle="1" w:styleId="ListLabel354">
    <w:name w:val="ListLabel 354"/>
    <w:qFormat/>
    <w:rsid w:val="00F1193C"/>
    <w:rPr>
      <w:rFonts w:cs="Courier New"/>
    </w:rPr>
  </w:style>
  <w:style w:type="character" w:customStyle="1" w:styleId="ListLabel355">
    <w:name w:val="ListLabel 355"/>
    <w:qFormat/>
    <w:rsid w:val="00F1193C"/>
    <w:rPr>
      <w:rFonts w:cs="Wingdings"/>
    </w:rPr>
  </w:style>
  <w:style w:type="character" w:customStyle="1" w:styleId="ListLabel356">
    <w:name w:val="ListLabel 356"/>
    <w:qFormat/>
    <w:rsid w:val="00F1193C"/>
    <w:rPr>
      <w:rFonts w:cs="Symbol"/>
    </w:rPr>
  </w:style>
  <w:style w:type="character" w:customStyle="1" w:styleId="ListLabel357">
    <w:name w:val="ListLabel 357"/>
    <w:qFormat/>
    <w:rsid w:val="00F1193C"/>
    <w:rPr>
      <w:rFonts w:cs="Courier New"/>
    </w:rPr>
  </w:style>
  <w:style w:type="character" w:customStyle="1" w:styleId="ListLabel358">
    <w:name w:val="ListLabel 358"/>
    <w:qFormat/>
    <w:rsid w:val="00F1193C"/>
    <w:rPr>
      <w:rFonts w:cs="Wingdings"/>
    </w:rPr>
  </w:style>
  <w:style w:type="character" w:customStyle="1" w:styleId="ListLabel359">
    <w:name w:val="ListLabel 359"/>
    <w:qFormat/>
    <w:rsid w:val="00F1193C"/>
    <w:rPr>
      <w:rFonts w:ascii="Arial" w:hAnsi="Arial" w:cs="Times New Roman"/>
      <w:sz w:val="20"/>
    </w:rPr>
  </w:style>
  <w:style w:type="character" w:customStyle="1" w:styleId="ListLabel360">
    <w:name w:val="ListLabel 360"/>
    <w:qFormat/>
    <w:rsid w:val="00F1193C"/>
    <w:rPr>
      <w:rFonts w:cs="Courier New"/>
    </w:rPr>
  </w:style>
  <w:style w:type="character" w:customStyle="1" w:styleId="ListLabel361">
    <w:name w:val="ListLabel 361"/>
    <w:qFormat/>
    <w:rsid w:val="00F1193C"/>
    <w:rPr>
      <w:rFonts w:cs="Wingdings"/>
    </w:rPr>
  </w:style>
  <w:style w:type="character" w:customStyle="1" w:styleId="ListLabel362">
    <w:name w:val="ListLabel 362"/>
    <w:qFormat/>
    <w:rsid w:val="00F1193C"/>
    <w:rPr>
      <w:rFonts w:cs="Symbol"/>
    </w:rPr>
  </w:style>
  <w:style w:type="character" w:customStyle="1" w:styleId="ListLabel363">
    <w:name w:val="ListLabel 363"/>
    <w:qFormat/>
    <w:rsid w:val="00F1193C"/>
    <w:rPr>
      <w:rFonts w:cs="Courier New"/>
    </w:rPr>
  </w:style>
  <w:style w:type="character" w:customStyle="1" w:styleId="ListLabel364">
    <w:name w:val="ListLabel 364"/>
    <w:qFormat/>
    <w:rsid w:val="00F1193C"/>
    <w:rPr>
      <w:rFonts w:cs="Wingdings"/>
    </w:rPr>
  </w:style>
  <w:style w:type="character" w:customStyle="1" w:styleId="ListLabel365">
    <w:name w:val="ListLabel 365"/>
    <w:qFormat/>
    <w:rsid w:val="00F1193C"/>
    <w:rPr>
      <w:rFonts w:cs="Symbol"/>
    </w:rPr>
  </w:style>
  <w:style w:type="character" w:customStyle="1" w:styleId="ListLabel366">
    <w:name w:val="ListLabel 366"/>
    <w:qFormat/>
    <w:rsid w:val="00F1193C"/>
    <w:rPr>
      <w:rFonts w:cs="Courier New"/>
    </w:rPr>
  </w:style>
  <w:style w:type="character" w:customStyle="1" w:styleId="ListLabel367">
    <w:name w:val="ListLabel 367"/>
    <w:qFormat/>
    <w:rsid w:val="00F1193C"/>
    <w:rPr>
      <w:rFonts w:cs="Wingdings"/>
    </w:rPr>
  </w:style>
  <w:style w:type="character" w:customStyle="1" w:styleId="ListLabel368">
    <w:name w:val="ListLabel 368"/>
    <w:qFormat/>
    <w:rsid w:val="00F1193C"/>
    <w:rPr>
      <w:rFonts w:ascii="Arial" w:hAnsi="Arial" w:cs="Symbol"/>
      <w:b/>
      <w:sz w:val="20"/>
    </w:rPr>
  </w:style>
  <w:style w:type="character" w:customStyle="1" w:styleId="ListLabel369">
    <w:name w:val="ListLabel 369"/>
    <w:qFormat/>
    <w:rsid w:val="00F1193C"/>
    <w:rPr>
      <w:rFonts w:cs="Courier New"/>
    </w:rPr>
  </w:style>
  <w:style w:type="character" w:customStyle="1" w:styleId="ListLabel370">
    <w:name w:val="ListLabel 370"/>
    <w:qFormat/>
    <w:rsid w:val="00F1193C"/>
    <w:rPr>
      <w:rFonts w:cs="Wingdings"/>
    </w:rPr>
  </w:style>
  <w:style w:type="character" w:customStyle="1" w:styleId="ListLabel371">
    <w:name w:val="ListLabel 371"/>
    <w:qFormat/>
    <w:rsid w:val="00F1193C"/>
    <w:rPr>
      <w:rFonts w:cs="Symbol"/>
    </w:rPr>
  </w:style>
  <w:style w:type="character" w:customStyle="1" w:styleId="ListLabel372">
    <w:name w:val="ListLabel 372"/>
    <w:qFormat/>
    <w:rsid w:val="00F1193C"/>
    <w:rPr>
      <w:rFonts w:cs="Courier New"/>
    </w:rPr>
  </w:style>
  <w:style w:type="character" w:customStyle="1" w:styleId="ListLabel373">
    <w:name w:val="ListLabel 373"/>
    <w:qFormat/>
    <w:rsid w:val="00F1193C"/>
    <w:rPr>
      <w:rFonts w:cs="Wingdings"/>
    </w:rPr>
  </w:style>
  <w:style w:type="character" w:customStyle="1" w:styleId="ListLabel374">
    <w:name w:val="ListLabel 374"/>
    <w:qFormat/>
    <w:rsid w:val="00F1193C"/>
    <w:rPr>
      <w:rFonts w:cs="Symbol"/>
    </w:rPr>
  </w:style>
  <w:style w:type="character" w:customStyle="1" w:styleId="ListLabel375">
    <w:name w:val="ListLabel 375"/>
    <w:qFormat/>
    <w:rsid w:val="00F1193C"/>
    <w:rPr>
      <w:rFonts w:cs="Courier New"/>
    </w:rPr>
  </w:style>
  <w:style w:type="character" w:customStyle="1" w:styleId="ListLabel376">
    <w:name w:val="ListLabel 376"/>
    <w:qFormat/>
    <w:rsid w:val="00F1193C"/>
    <w:rPr>
      <w:rFonts w:cs="Wingdings"/>
    </w:rPr>
  </w:style>
  <w:style w:type="character" w:customStyle="1" w:styleId="ListLabel377">
    <w:name w:val="ListLabel 377"/>
    <w:qFormat/>
    <w:rsid w:val="00F1193C"/>
    <w:rPr>
      <w:rFonts w:ascii="Arial" w:eastAsia="Times New Roman" w:hAnsi="Arial" w:cs="Arial"/>
      <w:sz w:val="20"/>
      <w:szCs w:val="20"/>
      <w:lang w:eastAsia="en-US"/>
    </w:rPr>
  </w:style>
  <w:style w:type="character" w:customStyle="1" w:styleId="ListLabel378">
    <w:name w:val="ListLabel 378"/>
    <w:qFormat/>
    <w:rsid w:val="00F1193C"/>
    <w:rPr>
      <w:rFonts w:ascii="Arial" w:hAnsi="Arial" w:cs="Arial"/>
      <w:sz w:val="20"/>
      <w:szCs w:val="20"/>
    </w:rPr>
  </w:style>
  <w:style w:type="character" w:customStyle="1" w:styleId="ListLabel379">
    <w:name w:val="ListLabel 379"/>
    <w:qFormat/>
    <w:rsid w:val="00F1193C"/>
  </w:style>
  <w:style w:type="character" w:customStyle="1" w:styleId="ListLabel380">
    <w:name w:val="ListLabel 380"/>
    <w:qFormat/>
    <w:rsid w:val="00F1193C"/>
    <w:rPr>
      <w:rFonts w:ascii="Arial" w:hAnsi="Arial" w:cs="Times New Roman"/>
      <w:sz w:val="24"/>
    </w:rPr>
  </w:style>
  <w:style w:type="character" w:customStyle="1" w:styleId="ListLabel381">
    <w:name w:val="ListLabel 381"/>
    <w:qFormat/>
    <w:rsid w:val="00F1193C"/>
    <w:rPr>
      <w:rFonts w:cs="Courier New"/>
    </w:rPr>
  </w:style>
  <w:style w:type="character" w:customStyle="1" w:styleId="ListLabel382">
    <w:name w:val="ListLabel 382"/>
    <w:qFormat/>
    <w:rsid w:val="00F1193C"/>
    <w:rPr>
      <w:rFonts w:cs="Wingdings"/>
    </w:rPr>
  </w:style>
  <w:style w:type="character" w:customStyle="1" w:styleId="ListLabel383">
    <w:name w:val="ListLabel 383"/>
    <w:qFormat/>
    <w:rsid w:val="00F1193C"/>
    <w:rPr>
      <w:rFonts w:cs="Symbol"/>
    </w:rPr>
  </w:style>
  <w:style w:type="character" w:customStyle="1" w:styleId="ListLabel384">
    <w:name w:val="ListLabel 384"/>
    <w:qFormat/>
    <w:rsid w:val="00F1193C"/>
    <w:rPr>
      <w:rFonts w:cs="Courier New"/>
    </w:rPr>
  </w:style>
  <w:style w:type="character" w:customStyle="1" w:styleId="ListLabel385">
    <w:name w:val="ListLabel 385"/>
    <w:qFormat/>
    <w:rsid w:val="00F1193C"/>
    <w:rPr>
      <w:rFonts w:cs="Wingdings"/>
    </w:rPr>
  </w:style>
  <w:style w:type="character" w:customStyle="1" w:styleId="ListLabel386">
    <w:name w:val="ListLabel 386"/>
    <w:qFormat/>
    <w:rsid w:val="00F1193C"/>
    <w:rPr>
      <w:rFonts w:cs="Symbol"/>
    </w:rPr>
  </w:style>
  <w:style w:type="character" w:customStyle="1" w:styleId="ListLabel387">
    <w:name w:val="ListLabel 387"/>
    <w:qFormat/>
    <w:rsid w:val="00F1193C"/>
    <w:rPr>
      <w:rFonts w:cs="Courier New"/>
    </w:rPr>
  </w:style>
  <w:style w:type="character" w:customStyle="1" w:styleId="ListLabel388">
    <w:name w:val="ListLabel 388"/>
    <w:qFormat/>
    <w:rsid w:val="00F1193C"/>
    <w:rPr>
      <w:rFonts w:cs="Wingdings"/>
    </w:rPr>
  </w:style>
  <w:style w:type="character" w:customStyle="1" w:styleId="ListLabel389">
    <w:name w:val="ListLabel 389"/>
    <w:qFormat/>
    <w:rsid w:val="00F1193C"/>
    <w:rPr>
      <w:rFonts w:ascii="Arial" w:hAnsi="Arial" w:cs="Symbol"/>
    </w:rPr>
  </w:style>
  <w:style w:type="character" w:customStyle="1" w:styleId="ListLabel390">
    <w:name w:val="ListLabel 390"/>
    <w:qFormat/>
    <w:rsid w:val="00F1193C"/>
    <w:rPr>
      <w:rFonts w:cs="Courier New"/>
    </w:rPr>
  </w:style>
  <w:style w:type="character" w:customStyle="1" w:styleId="ListLabel391">
    <w:name w:val="ListLabel 391"/>
    <w:qFormat/>
    <w:rsid w:val="00F1193C"/>
    <w:rPr>
      <w:rFonts w:cs="Wingdings"/>
    </w:rPr>
  </w:style>
  <w:style w:type="character" w:customStyle="1" w:styleId="ListLabel392">
    <w:name w:val="ListLabel 392"/>
    <w:qFormat/>
    <w:rsid w:val="00F1193C"/>
    <w:rPr>
      <w:rFonts w:cs="Symbol"/>
    </w:rPr>
  </w:style>
  <w:style w:type="character" w:customStyle="1" w:styleId="ListLabel393">
    <w:name w:val="ListLabel 393"/>
    <w:qFormat/>
    <w:rsid w:val="00F1193C"/>
    <w:rPr>
      <w:rFonts w:cs="Courier New"/>
    </w:rPr>
  </w:style>
  <w:style w:type="character" w:customStyle="1" w:styleId="ListLabel394">
    <w:name w:val="ListLabel 394"/>
    <w:qFormat/>
    <w:rsid w:val="00F1193C"/>
    <w:rPr>
      <w:rFonts w:cs="Wingdings"/>
    </w:rPr>
  </w:style>
  <w:style w:type="character" w:customStyle="1" w:styleId="ListLabel395">
    <w:name w:val="ListLabel 395"/>
    <w:qFormat/>
    <w:rsid w:val="00F1193C"/>
    <w:rPr>
      <w:rFonts w:cs="Symbol"/>
    </w:rPr>
  </w:style>
  <w:style w:type="character" w:customStyle="1" w:styleId="ListLabel396">
    <w:name w:val="ListLabel 396"/>
    <w:qFormat/>
    <w:rsid w:val="00F1193C"/>
    <w:rPr>
      <w:rFonts w:cs="Courier New"/>
    </w:rPr>
  </w:style>
  <w:style w:type="character" w:customStyle="1" w:styleId="ListLabel397">
    <w:name w:val="ListLabel 397"/>
    <w:qFormat/>
    <w:rsid w:val="00F1193C"/>
    <w:rPr>
      <w:rFonts w:cs="Wingdings"/>
    </w:rPr>
  </w:style>
  <w:style w:type="character" w:customStyle="1" w:styleId="ListLabel398">
    <w:name w:val="ListLabel 398"/>
    <w:qFormat/>
    <w:rsid w:val="00F1193C"/>
    <w:rPr>
      <w:rFonts w:ascii="Arial" w:hAnsi="Arial" w:cs="Times New Roman"/>
      <w:sz w:val="20"/>
    </w:rPr>
  </w:style>
  <w:style w:type="character" w:customStyle="1" w:styleId="ListLabel399">
    <w:name w:val="ListLabel 399"/>
    <w:qFormat/>
    <w:rsid w:val="00F1193C"/>
    <w:rPr>
      <w:rFonts w:cs="Courier New"/>
    </w:rPr>
  </w:style>
  <w:style w:type="character" w:customStyle="1" w:styleId="ListLabel400">
    <w:name w:val="ListLabel 400"/>
    <w:qFormat/>
    <w:rsid w:val="00F1193C"/>
    <w:rPr>
      <w:rFonts w:cs="Wingdings"/>
    </w:rPr>
  </w:style>
  <w:style w:type="character" w:customStyle="1" w:styleId="ListLabel401">
    <w:name w:val="ListLabel 401"/>
    <w:qFormat/>
    <w:rsid w:val="00F1193C"/>
    <w:rPr>
      <w:rFonts w:cs="Symbol"/>
    </w:rPr>
  </w:style>
  <w:style w:type="character" w:customStyle="1" w:styleId="ListLabel402">
    <w:name w:val="ListLabel 402"/>
    <w:qFormat/>
    <w:rsid w:val="00F1193C"/>
    <w:rPr>
      <w:rFonts w:cs="Courier New"/>
    </w:rPr>
  </w:style>
  <w:style w:type="character" w:customStyle="1" w:styleId="ListLabel403">
    <w:name w:val="ListLabel 403"/>
    <w:qFormat/>
    <w:rsid w:val="00F1193C"/>
    <w:rPr>
      <w:rFonts w:cs="Wingdings"/>
    </w:rPr>
  </w:style>
  <w:style w:type="character" w:customStyle="1" w:styleId="ListLabel404">
    <w:name w:val="ListLabel 404"/>
    <w:qFormat/>
    <w:rsid w:val="00F1193C"/>
    <w:rPr>
      <w:rFonts w:cs="Symbol"/>
    </w:rPr>
  </w:style>
  <w:style w:type="character" w:customStyle="1" w:styleId="ListLabel405">
    <w:name w:val="ListLabel 405"/>
    <w:qFormat/>
    <w:rsid w:val="00F1193C"/>
    <w:rPr>
      <w:rFonts w:cs="Courier New"/>
    </w:rPr>
  </w:style>
  <w:style w:type="character" w:customStyle="1" w:styleId="ListLabel406">
    <w:name w:val="ListLabel 406"/>
    <w:qFormat/>
    <w:rsid w:val="00F1193C"/>
    <w:rPr>
      <w:rFonts w:cs="Wingdings"/>
    </w:rPr>
  </w:style>
  <w:style w:type="character" w:customStyle="1" w:styleId="ListLabel407">
    <w:name w:val="ListLabel 407"/>
    <w:qFormat/>
    <w:rsid w:val="00F1193C"/>
    <w:rPr>
      <w:rFonts w:ascii="Arial" w:hAnsi="Arial" w:cs="Times New Roman"/>
      <w:sz w:val="20"/>
    </w:rPr>
  </w:style>
  <w:style w:type="character" w:customStyle="1" w:styleId="ListLabel408">
    <w:name w:val="ListLabel 408"/>
    <w:qFormat/>
    <w:rsid w:val="00F1193C"/>
    <w:rPr>
      <w:rFonts w:cs="Courier New"/>
    </w:rPr>
  </w:style>
  <w:style w:type="character" w:customStyle="1" w:styleId="ListLabel409">
    <w:name w:val="ListLabel 409"/>
    <w:qFormat/>
    <w:rsid w:val="00F1193C"/>
    <w:rPr>
      <w:rFonts w:cs="Wingdings"/>
    </w:rPr>
  </w:style>
  <w:style w:type="character" w:customStyle="1" w:styleId="ListLabel410">
    <w:name w:val="ListLabel 410"/>
    <w:qFormat/>
    <w:rsid w:val="00F1193C"/>
    <w:rPr>
      <w:rFonts w:cs="Symbol"/>
    </w:rPr>
  </w:style>
  <w:style w:type="character" w:customStyle="1" w:styleId="ListLabel411">
    <w:name w:val="ListLabel 411"/>
    <w:qFormat/>
    <w:rsid w:val="00F1193C"/>
    <w:rPr>
      <w:rFonts w:cs="Courier New"/>
    </w:rPr>
  </w:style>
  <w:style w:type="character" w:customStyle="1" w:styleId="ListLabel412">
    <w:name w:val="ListLabel 412"/>
    <w:qFormat/>
    <w:rsid w:val="00F1193C"/>
    <w:rPr>
      <w:rFonts w:cs="Wingdings"/>
    </w:rPr>
  </w:style>
  <w:style w:type="character" w:customStyle="1" w:styleId="ListLabel413">
    <w:name w:val="ListLabel 413"/>
    <w:qFormat/>
    <w:rsid w:val="00F1193C"/>
    <w:rPr>
      <w:rFonts w:cs="Symbol"/>
    </w:rPr>
  </w:style>
  <w:style w:type="character" w:customStyle="1" w:styleId="ListLabel414">
    <w:name w:val="ListLabel 414"/>
    <w:qFormat/>
    <w:rsid w:val="00F1193C"/>
    <w:rPr>
      <w:rFonts w:cs="Courier New"/>
    </w:rPr>
  </w:style>
  <w:style w:type="character" w:customStyle="1" w:styleId="ListLabel415">
    <w:name w:val="ListLabel 415"/>
    <w:qFormat/>
    <w:rsid w:val="00F1193C"/>
    <w:rPr>
      <w:rFonts w:cs="Wingdings"/>
    </w:rPr>
  </w:style>
  <w:style w:type="character" w:customStyle="1" w:styleId="ListLabel416">
    <w:name w:val="ListLabel 416"/>
    <w:qFormat/>
    <w:rsid w:val="00F1193C"/>
    <w:rPr>
      <w:rFonts w:ascii="Arial" w:hAnsi="Arial" w:cs="Symbol"/>
      <w:b/>
      <w:sz w:val="20"/>
    </w:rPr>
  </w:style>
  <w:style w:type="character" w:customStyle="1" w:styleId="ListLabel417">
    <w:name w:val="ListLabel 417"/>
    <w:qFormat/>
    <w:rsid w:val="00F1193C"/>
    <w:rPr>
      <w:rFonts w:cs="Courier New"/>
    </w:rPr>
  </w:style>
  <w:style w:type="character" w:customStyle="1" w:styleId="ListLabel418">
    <w:name w:val="ListLabel 418"/>
    <w:qFormat/>
    <w:rsid w:val="00F1193C"/>
    <w:rPr>
      <w:rFonts w:cs="Wingdings"/>
    </w:rPr>
  </w:style>
  <w:style w:type="character" w:customStyle="1" w:styleId="ListLabel419">
    <w:name w:val="ListLabel 419"/>
    <w:qFormat/>
    <w:rsid w:val="00F1193C"/>
    <w:rPr>
      <w:rFonts w:cs="Symbol"/>
    </w:rPr>
  </w:style>
  <w:style w:type="character" w:customStyle="1" w:styleId="ListLabel420">
    <w:name w:val="ListLabel 420"/>
    <w:qFormat/>
    <w:rsid w:val="00F1193C"/>
    <w:rPr>
      <w:rFonts w:cs="Courier New"/>
    </w:rPr>
  </w:style>
  <w:style w:type="character" w:customStyle="1" w:styleId="ListLabel421">
    <w:name w:val="ListLabel 421"/>
    <w:qFormat/>
    <w:rsid w:val="00F1193C"/>
    <w:rPr>
      <w:rFonts w:cs="Wingdings"/>
    </w:rPr>
  </w:style>
  <w:style w:type="character" w:customStyle="1" w:styleId="ListLabel422">
    <w:name w:val="ListLabel 422"/>
    <w:qFormat/>
    <w:rsid w:val="00F1193C"/>
    <w:rPr>
      <w:rFonts w:cs="Symbol"/>
    </w:rPr>
  </w:style>
  <w:style w:type="character" w:customStyle="1" w:styleId="ListLabel423">
    <w:name w:val="ListLabel 423"/>
    <w:qFormat/>
    <w:rsid w:val="00F1193C"/>
    <w:rPr>
      <w:rFonts w:cs="Courier New"/>
    </w:rPr>
  </w:style>
  <w:style w:type="character" w:customStyle="1" w:styleId="ListLabel424">
    <w:name w:val="ListLabel 424"/>
    <w:qFormat/>
    <w:rsid w:val="00F1193C"/>
    <w:rPr>
      <w:rFonts w:cs="Wingdings"/>
    </w:rPr>
  </w:style>
  <w:style w:type="character" w:customStyle="1" w:styleId="ListLabel425">
    <w:name w:val="ListLabel 425"/>
    <w:qFormat/>
    <w:rsid w:val="00F1193C"/>
    <w:rPr>
      <w:rFonts w:ascii="Arial" w:eastAsia="Times New Roman" w:hAnsi="Arial" w:cs="Arial"/>
      <w:sz w:val="20"/>
      <w:szCs w:val="20"/>
      <w:lang w:eastAsia="en-US"/>
    </w:rPr>
  </w:style>
  <w:style w:type="character" w:customStyle="1" w:styleId="ListLabel426">
    <w:name w:val="ListLabel 426"/>
    <w:qFormat/>
    <w:rsid w:val="00F1193C"/>
    <w:rPr>
      <w:rFonts w:ascii="Arial" w:hAnsi="Arial" w:cs="Arial"/>
      <w:sz w:val="20"/>
      <w:szCs w:val="20"/>
    </w:rPr>
  </w:style>
  <w:style w:type="character" w:customStyle="1" w:styleId="ListLabel427">
    <w:name w:val="ListLabel 427"/>
    <w:qFormat/>
    <w:rsid w:val="00F1193C"/>
  </w:style>
  <w:style w:type="paragraph" w:styleId="Titre">
    <w:name w:val="Title"/>
    <w:basedOn w:val="Normal"/>
    <w:next w:val="Corpsdetexte"/>
    <w:qFormat/>
    <w:rsid w:val="00F1193C"/>
    <w:pPr>
      <w:keepNext/>
      <w:spacing w:before="240" w:after="120"/>
    </w:pPr>
    <w:rPr>
      <w:rFonts w:ascii="Liberation Sans;Arial" w:hAnsi="Liberation Sans;Arial"/>
      <w:sz w:val="28"/>
      <w:szCs w:val="28"/>
    </w:rPr>
  </w:style>
  <w:style w:type="paragraph" w:styleId="Corpsdetexte">
    <w:name w:val="Body Text"/>
    <w:basedOn w:val="Normal"/>
    <w:rsid w:val="00F1193C"/>
    <w:pPr>
      <w:spacing w:after="140" w:line="276" w:lineRule="auto"/>
    </w:pPr>
  </w:style>
  <w:style w:type="paragraph" w:styleId="Liste">
    <w:name w:val="List"/>
    <w:basedOn w:val="Corpsdetexte"/>
    <w:rsid w:val="00F1193C"/>
  </w:style>
  <w:style w:type="paragraph" w:styleId="Lgende">
    <w:name w:val="caption"/>
    <w:basedOn w:val="Normal"/>
    <w:qFormat/>
    <w:rsid w:val="00F1193C"/>
    <w:pPr>
      <w:suppressLineNumbers/>
      <w:spacing w:before="120" w:after="120"/>
    </w:pPr>
    <w:rPr>
      <w:i/>
      <w:iCs/>
    </w:rPr>
  </w:style>
  <w:style w:type="paragraph" w:customStyle="1" w:styleId="Index">
    <w:name w:val="Index"/>
    <w:basedOn w:val="Normal"/>
    <w:qFormat/>
    <w:rsid w:val="00F1193C"/>
    <w:pPr>
      <w:suppressLineNumbers/>
    </w:pPr>
  </w:style>
  <w:style w:type="paragraph" w:styleId="En-tte">
    <w:name w:val="header"/>
    <w:basedOn w:val="Normal"/>
    <w:uiPriority w:val="99"/>
    <w:unhideWhenUsed/>
    <w:rsid w:val="00CD3C97"/>
    <w:pPr>
      <w:tabs>
        <w:tab w:val="center" w:pos="4536"/>
        <w:tab w:val="right" w:pos="9072"/>
      </w:tabs>
      <w:spacing w:after="0" w:line="240" w:lineRule="auto"/>
    </w:pPr>
  </w:style>
  <w:style w:type="paragraph" w:styleId="Pieddepage">
    <w:name w:val="footer"/>
    <w:basedOn w:val="Normal"/>
    <w:link w:val="PieddepageCar"/>
    <w:uiPriority w:val="99"/>
    <w:unhideWhenUsed/>
    <w:rsid w:val="00CD3C97"/>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CD3C97"/>
    <w:pPr>
      <w:spacing w:after="0" w:line="240" w:lineRule="auto"/>
    </w:pPr>
    <w:rPr>
      <w:rFonts w:ascii="Segoe UI" w:hAnsi="Segoe UI" w:cs="Segoe UI"/>
      <w:sz w:val="18"/>
      <w:szCs w:val="18"/>
    </w:rPr>
  </w:style>
  <w:style w:type="paragraph" w:styleId="Commentaire">
    <w:name w:val="annotation text"/>
    <w:basedOn w:val="Normal"/>
    <w:link w:val="CommentaireCar"/>
    <w:uiPriority w:val="99"/>
    <w:qFormat/>
    <w:rsid w:val="00B007A7"/>
    <w:pPr>
      <w:spacing w:after="0" w:line="240" w:lineRule="auto"/>
    </w:pPr>
    <w:rPr>
      <w:rFonts w:eastAsia="Times New Roman" w:cs="Times New Roman"/>
    </w:rPr>
  </w:style>
  <w:style w:type="paragraph" w:styleId="Paragraphedeliste">
    <w:name w:val="List Paragraph"/>
    <w:basedOn w:val="Normal"/>
    <w:uiPriority w:val="34"/>
    <w:qFormat/>
    <w:rsid w:val="00B007A7"/>
    <w:pPr>
      <w:spacing w:after="0" w:line="240" w:lineRule="auto"/>
      <w:ind w:left="708"/>
    </w:pPr>
    <w:rPr>
      <w:rFonts w:eastAsia="Times New Roman" w:cs="Times New Roman"/>
      <w:sz w:val="20"/>
      <w:szCs w:val="20"/>
    </w:rPr>
  </w:style>
  <w:style w:type="paragraph" w:customStyle="1" w:styleId="paragraphe">
    <w:name w:val="paragraphe"/>
    <w:basedOn w:val="Normal"/>
    <w:qFormat/>
    <w:rsid w:val="00574D26"/>
    <w:pPr>
      <w:spacing w:after="0" w:line="240" w:lineRule="auto"/>
      <w:ind w:firstLine="567"/>
      <w:jc w:val="both"/>
      <w:textAlignment w:val="baseline"/>
    </w:pPr>
    <w:rPr>
      <w:rFonts w:ascii="Arial" w:eastAsia="Times New Roman" w:hAnsi="Arial" w:cs="Times New Roman"/>
      <w:sz w:val="20"/>
      <w:szCs w:val="20"/>
    </w:rPr>
  </w:style>
  <w:style w:type="paragraph" w:customStyle="1" w:styleId="RedTxt">
    <w:name w:val="RedTxt"/>
    <w:basedOn w:val="Normal"/>
    <w:uiPriority w:val="99"/>
    <w:qFormat/>
    <w:rsid w:val="004E11BE"/>
    <w:pPr>
      <w:keepLines/>
      <w:widowControl w:val="0"/>
      <w:spacing w:after="0" w:line="240" w:lineRule="auto"/>
    </w:pPr>
    <w:rPr>
      <w:rFonts w:ascii="Arial" w:hAnsi="Arial" w:cs="Arial"/>
      <w:sz w:val="18"/>
      <w:szCs w:val="18"/>
    </w:rPr>
  </w:style>
  <w:style w:type="paragraph" w:customStyle="1" w:styleId="ParagrapheIndent1">
    <w:name w:val="ParagrapheIndent1"/>
    <w:basedOn w:val="Normal"/>
    <w:next w:val="Normal"/>
    <w:qFormat/>
    <w:rsid w:val="003D2153"/>
    <w:pPr>
      <w:spacing w:after="0" w:line="240" w:lineRule="auto"/>
    </w:pPr>
    <w:rPr>
      <w:rFonts w:ascii="Trebuchet MS" w:eastAsia="Trebuchet MS" w:hAnsi="Trebuchet MS" w:cs="Trebuchet MS"/>
      <w:sz w:val="20"/>
      <w:lang w:val="en-US" w:eastAsia="en-US"/>
    </w:rPr>
  </w:style>
  <w:style w:type="paragraph" w:customStyle="1" w:styleId="ParagrapheIndent2">
    <w:name w:val="ParagrapheIndent2"/>
    <w:basedOn w:val="Normal"/>
    <w:next w:val="Normal"/>
    <w:qFormat/>
    <w:rsid w:val="00A932DE"/>
    <w:pPr>
      <w:spacing w:after="0" w:line="240" w:lineRule="auto"/>
    </w:pPr>
    <w:rPr>
      <w:rFonts w:ascii="Trebuchet MS" w:eastAsia="Trebuchet MS" w:hAnsi="Trebuchet MS" w:cs="Trebuchet MS"/>
      <w:sz w:val="20"/>
      <w:lang w:val="en-US" w:eastAsia="en-US"/>
    </w:rPr>
  </w:style>
  <w:style w:type="paragraph" w:customStyle="1" w:styleId="Default">
    <w:name w:val="Default"/>
    <w:qFormat/>
    <w:rsid w:val="00A54A17"/>
    <w:rPr>
      <w:rFonts w:ascii="Trebuchet MS" w:hAnsi="Trebuchet MS" w:cs="Trebuchet MS"/>
      <w:color w:val="000000"/>
      <w:sz w:val="24"/>
    </w:rPr>
  </w:style>
  <w:style w:type="paragraph" w:customStyle="1" w:styleId="Contenudetableau">
    <w:name w:val="Contenu de tableau"/>
    <w:basedOn w:val="Normal"/>
    <w:qFormat/>
    <w:rsid w:val="00F1193C"/>
    <w:pPr>
      <w:suppressLineNumbers/>
    </w:pPr>
  </w:style>
  <w:style w:type="paragraph" w:customStyle="1" w:styleId="Titredetableau">
    <w:name w:val="Titre de tableau"/>
    <w:basedOn w:val="Contenudetableau"/>
    <w:qFormat/>
    <w:rsid w:val="00F1193C"/>
    <w:pPr>
      <w:jc w:val="center"/>
    </w:pPr>
    <w:rPr>
      <w:b/>
      <w:bCs/>
    </w:rPr>
  </w:style>
  <w:style w:type="character" w:styleId="Lienhypertexte">
    <w:name w:val="Hyperlink"/>
    <w:basedOn w:val="Policepardfaut"/>
    <w:uiPriority w:val="99"/>
    <w:unhideWhenUsed/>
    <w:rsid w:val="00A12C8E"/>
    <w:rPr>
      <w:color w:val="0563C1" w:themeColor="hyperlink"/>
      <w:u w:val="single"/>
    </w:rPr>
  </w:style>
  <w:style w:type="paragraph" w:customStyle="1" w:styleId="PiedDePage0">
    <w:name w:val="PiedDePage"/>
    <w:basedOn w:val="Normal"/>
    <w:next w:val="Normal"/>
    <w:qFormat/>
    <w:rsid w:val="00BD0D4F"/>
    <w:pPr>
      <w:spacing w:after="0" w:line="240" w:lineRule="auto"/>
    </w:pPr>
    <w:rPr>
      <w:rFonts w:ascii="Trebuchet MS" w:eastAsia="Trebuchet MS" w:hAnsi="Trebuchet MS" w:cs="Trebuchet MS"/>
      <w:kern w:val="0"/>
      <w:sz w:val="18"/>
      <w:lang w:val="en-US" w:eastAsia="en-US" w:bidi="ar-SA"/>
    </w:rPr>
  </w:style>
  <w:style w:type="character" w:customStyle="1" w:styleId="Titre2Car">
    <w:name w:val="Titre 2 Car"/>
    <w:basedOn w:val="Policepardfaut"/>
    <w:link w:val="Titre2"/>
    <w:rsid w:val="00280BFE"/>
    <w:rPr>
      <w:rFonts w:ascii="Arial" w:eastAsia="Times New Roman" w:hAnsi="Arial" w:cs="Arial"/>
      <w:b/>
      <w:bCs/>
      <w:i/>
      <w:iCs/>
      <w:kern w:val="0"/>
      <w:sz w:val="28"/>
      <w:szCs w:val="28"/>
      <w:lang w:val="en-US" w:eastAsia="en-US" w:bidi="ar-SA"/>
    </w:rPr>
  </w:style>
  <w:style w:type="table" w:styleId="Grilledutableau">
    <w:name w:val="Table Grid"/>
    <w:basedOn w:val="TableauNormal"/>
    <w:uiPriority w:val="39"/>
    <w:rsid w:val="00280BFE"/>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8009C"/>
    <w:rPr>
      <w:sz w:val="16"/>
      <w:szCs w:val="16"/>
    </w:rPr>
  </w:style>
  <w:style w:type="paragraph" w:styleId="Objetducommentaire">
    <w:name w:val="annotation subject"/>
    <w:basedOn w:val="Commentaire"/>
    <w:next w:val="Commentaire"/>
    <w:link w:val="ObjetducommentaireCar"/>
    <w:uiPriority w:val="99"/>
    <w:semiHidden/>
    <w:unhideWhenUsed/>
    <w:rsid w:val="0018009C"/>
    <w:pPr>
      <w:spacing w:after="160"/>
    </w:pPr>
    <w:rPr>
      <w:rFonts w:eastAsia="WenQuanYi Micro Hei" w:cs="Mangal"/>
      <w:b/>
      <w:bCs/>
      <w:sz w:val="20"/>
      <w:szCs w:val="18"/>
    </w:rPr>
  </w:style>
  <w:style w:type="character" w:customStyle="1" w:styleId="ObjetducommentaireCar">
    <w:name w:val="Objet du commentaire Car"/>
    <w:basedOn w:val="CommentaireCar"/>
    <w:link w:val="Objetducommentaire"/>
    <w:uiPriority w:val="99"/>
    <w:semiHidden/>
    <w:rsid w:val="0018009C"/>
    <w:rPr>
      <w:rFonts w:ascii="Times New Roman" w:eastAsia="Times New Roman" w:hAnsi="Times New Roman" w:cs="Mangal"/>
      <w:b/>
      <w:bCs/>
      <w:szCs w:val="18"/>
    </w:rPr>
  </w:style>
  <w:style w:type="paragraph" w:styleId="Retraitnormal">
    <w:name w:val="Normal Indent"/>
    <w:basedOn w:val="Normal"/>
    <w:uiPriority w:val="99"/>
    <w:rsid w:val="006E6B33"/>
    <w:pPr>
      <w:spacing w:after="0" w:line="240" w:lineRule="auto"/>
      <w:ind w:left="708"/>
    </w:pPr>
    <w:rPr>
      <w:rFonts w:ascii="CG Times" w:eastAsia="Times New Roman" w:hAnsi="CG Times" w:cs="Times New Roman"/>
      <w:kern w:val="0"/>
      <w:lang w:eastAsia="fr-FR" w:bidi="ar-SA"/>
    </w:rPr>
  </w:style>
  <w:style w:type="paragraph" w:customStyle="1" w:styleId="Listepuce">
    <w:name w:val="Liste à puce"/>
    <w:basedOn w:val="Normal"/>
    <w:uiPriority w:val="99"/>
    <w:rsid w:val="001229F7"/>
    <w:pPr>
      <w:widowControl w:val="0"/>
      <w:numPr>
        <w:numId w:val="14"/>
      </w:numPr>
      <w:tabs>
        <w:tab w:val="left" w:pos="0"/>
      </w:tabs>
      <w:suppressAutoHyphens/>
      <w:spacing w:before="60" w:after="0" w:line="240" w:lineRule="auto"/>
      <w:ind w:left="0" w:right="567" w:firstLine="0"/>
      <w:jc w:val="both"/>
    </w:pPr>
    <w:rPr>
      <w:rFonts w:eastAsia="Times New Roman" w:cs="Times New Roman"/>
      <w:kern w:val="0"/>
      <w:sz w:val="20"/>
      <w:szCs w:val="20"/>
      <w:lang w:eastAsia="fr-FR" w:bidi="ar-SA"/>
    </w:rPr>
  </w:style>
  <w:style w:type="character" w:customStyle="1" w:styleId="Titre1Car">
    <w:name w:val="Titre 1 Car"/>
    <w:basedOn w:val="Policepardfaut"/>
    <w:link w:val="Titre1"/>
    <w:uiPriority w:val="9"/>
    <w:rsid w:val="00135D0E"/>
    <w:rPr>
      <w:rFonts w:asciiTheme="majorHAnsi" w:eastAsiaTheme="majorEastAsia" w:hAnsiTheme="majorHAnsi" w:cs="Mangal"/>
      <w:color w:val="2E74B5" w:themeColor="accent1" w:themeShade="BF"/>
      <w:sz w:val="32"/>
      <w:szCs w:val="29"/>
    </w:rPr>
  </w:style>
  <w:style w:type="paragraph" w:customStyle="1" w:styleId="xxxxmsonormal">
    <w:name w:val="xxxxmsonormal"/>
    <w:basedOn w:val="Normal"/>
    <w:rsid w:val="001E08F9"/>
    <w:pPr>
      <w:spacing w:before="100" w:beforeAutospacing="1" w:after="100" w:afterAutospacing="1" w:line="240" w:lineRule="auto"/>
    </w:pPr>
    <w:rPr>
      <w:rFonts w:eastAsia="Times New Roman" w:cs="Times New Roman"/>
      <w:kern w:val="0"/>
      <w:lang w:eastAsia="fr-FR" w:bidi="ar-SA"/>
    </w:rPr>
  </w:style>
  <w:style w:type="character" w:customStyle="1" w:styleId="apple-converted-space">
    <w:name w:val="apple-converted-space"/>
    <w:basedOn w:val="Policepardfaut"/>
    <w:rsid w:val="001E08F9"/>
  </w:style>
  <w:style w:type="paragraph" w:styleId="NormalWeb">
    <w:name w:val="Normal (Web)"/>
    <w:basedOn w:val="Normal"/>
    <w:uiPriority w:val="99"/>
    <w:semiHidden/>
    <w:unhideWhenUsed/>
    <w:rsid w:val="002476D1"/>
    <w:pPr>
      <w:spacing w:before="100" w:beforeAutospacing="1" w:after="100" w:afterAutospacing="1" w:line="240" w:lineRule="auto"/>
    </w:pPr>
    <w:rPr>
      <w:rFonts w:eastAsia="Times New Roman" w:cs="Times New Roman"/>
      <w:kern w:val="0"/>
      <w:lang w:eastAsia="ja-JP" w:bidi="ar-SA"/>
    </w:rPr>
  </w:style>
  <w:style w:type="paragraph" w:styleId="Rvision">
    <w:name w:val="Revision"/>
    <w:hidden/>
    <w:uiPriority w:val="99"/>
    <w:semiHidden/>
    <w:rsid w:val="00B27FC9"/>
    <w:rPr>
      <w:rFonts w:cs="Mangal"/>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6958">
      <w:bodyDiv w:val="1"/>
      <w:marLeft w:val="0"/>
      <w:marRight w:val="0"/>
      <w:marTop w:val="0"/>
      <w:marBottom w:val="0"/>
      <w:divBdr>
        <w:top w:val="none" w:sz="0" w:space="0" w:color="auto"/>
        <w:left w:val="none" w:sz="0" w:space="0" w:color="auto"/>
        <w:bottom w:val="none" w:sz="0" w:space="0" w:color="auto"/>
        <w:right w:val="none" w:sz="0" w:space="0" w:color="auto"/>
      </w:divBdr>
    </w:div>
    <w:div w:id="215745436">
      <w:bodyDiv w:val="1"/>
      <w:marLeft w:val="0"/>
      <w:marRight w:val="0"/>
      <w:marTop w:val="0"/>
      <w:marBottom w:val="0"/>
      <w:divBdr>
        <w:top w:val="none" w:sz="0" w:space="0" w:color="auto"/>
        <w:left w:val="none" w:sz="0" w:space="0" w:color="auto"/>
        <w:bottom w:val="none" w:sz="0" w:space="0" w:color="auto"/>
        <w:right w:val="none" w:sz="0" w:space="0" w:color="auto"/>
      </w:divBdr>
    </w:div>
    <w:div w:id="527373020">
      <w:bodyDiv w:val="1"/>
      <w:marLeft w:val="0"/>
      <w:marRight w:val="0"/>
      <w:marTop w:val="0"/>
      <w:marBottom w:val="0"/>
      <w:divBdr>
        <w:top w:val="none" w:sz="0" w:space="0" w:color="auto"/>
        <w:left w:val="none" w:sz="0" w:space="0" w:color="auto"/>
        <w:bottom w:val="none" w:sz="0" w:space="0" w:color="auto"/>
        <w:right w:val="none" w:sz="0" w:space="0" w:color="auto"/>
      </w:divBdr>
    </w:div>
    <w:div w:id="956105098">
      <w:bodyDiv w:val="1"/>
      <w:marLeft w:val="0"/>
      <w:marRight w:val="0"/>
      <w:marTop w:val="0"/>
      <w:marBottom w:val="0"/>
      <w:divBdr>
        <w:top w:val="none" w:sz="0" w:space="0" w:color="auto"/>
        <w:left w:val="none" w:sz="0" w:space="0" w:color="auto"/>
        <w:bottom w:val="none" w:sz="0" w:space="0" w:color="auto"/>
        <w:right w:val="none" w:sz="0" w:space="0" w:color="auto"/>
      </w:divBdr>
    </w:div>
    <w:div w:id="1095203481">
      <w:bodyDiv w:val="1"/>
      <w:marLeft w:val="0"/>
      <w:marRight w:val="0"/>
      <w:marTop w:val="0"/>
      <w:marBottom w:val="0"/>
      <w:divBdr>
        <w:top w:val="none" w:sz="0" w:space="0" w:color="auto"/>
        <w:left w:val="none" w:sz="0" w:space="0" w:color="auto"/>
        <w:bottom w:val="none" w:sz="0" w:space="0" w:color="auto"/>
        <w:right w:val="none" w:sz="0" w:space="0" w:color="auto"/>
      </w:divBdr>
    </w:div>
    <w:div w:id="1450271728">
      <w:bodyDiv w:val="1"/>
      <w:marLeft w:val="0"/>
      <w:marRight w:val="0"/>
      <w:marTop w:val="0"/>
      <w:marBottom w:val="0"/>
      <w:divBdr>
        <w:top w:val="none" w:sz="0" w:space="0" w:color="auto"/>
        <w:left w:val="none" w:sz="0" w:space="0" w:color="auto"/>
        <w:bottom w:val="none" w:sz="0" w:space="0" w:color="auto"/>
        <w:right w:val="none" w:sz="0" w:space="0" w:color="auto"/>
      </w:divBdr>
    </w:div>
    <w:div w:id="1590041620">
      <w:bodyDiv w:val="1"/>
      <w:marLeft w:val="0"/>
      <w:marRight w:val="0"/>
      <w:marTop w:val="0"/>
      <w:marBottom w:val="0"/>
      <w:divBdr>
        <w:top w:val="none" w:sz="0" w:space="0" w:color="auto"/>
        <w:left w:val="none" w:sz="0" w:space="0" w:color="auto"/>
        <w:bottom w:val="none" w:sz="0" w:space="0" w:color="auto"/>
        <w:right w:val="none" w:sz="0" w:space="0" w:color="auto"/>
      </w:divBdr>
    </w:div>
    <w:div w:id="1594779519">
      <w:bodyDiv w:val="1"/>
      <w:marLeft w:val="0"/>
      <w:marRight w:val="0"/>
      <w:marTop w:val="0"/>
      <w:marBottom w:val="0"/>
      <w:divBdr>
        <w:top w:val="none" w:sz="0" w:space="0" w:color="auto"/>
        <w:left w:val="none" w:sz="0" w:space="0" w:color="auto"/>
        <w:bottom w:val="none" w:sz="0" w:space="0" w:color="auto"/>
        <w:right w:val="none" w:sz="0" w:space="0" w:color="auto"/>
      </w:divBdr>
    </w:div>
    <w:div w:id="2133355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rvice-marches@universite-paris-saclay.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accueil.pole-emploi.intra:8501/portail/metier/m-administratif-financier/generic.jspz?type=inarticle&amp;id=3396679&amp;idDossier=61414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conomie.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9C3ED7B98EFA442BC8736903E1CB0C3" ma:contentTypeVersion="1" ma:contentTypeDescription="Crée un document." ma:contentTypeScope="" ma:versionID="67b643186ef9c5cb2d30f5c6dc3862be">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F6BBD-336B-488A-887F-D6E4B3FD8C61}">
  <ds:schemaRefs>
    <ds:schemaRef ds:uri="http://schemas.microsoft.com/sharepoint/v3/contenttype/forms"/>
  </ds:schemaRefs>
</ds:datastoreItem>
</file>

<file path=customXml/itemProps2.xml><?xml version="1.0" encoding="utf-8"?>
<ds:datastoreItem xmlns:ds="http://schemas.openxmlformats.org/officeDocument/2006/customXml" ds:itemID="{342A7040-525B-41DE-8042-B0C6D0823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B6BBC13-CF32-45D8-AECB-84AB05AEB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58A969-F277-4554-9C30-A51502F4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14</Pages>
  <Words>3353</Words>
  <Characters>18447</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Acte d'engagement</vt:lpstr>
    </vt:vector>
  </TitlesOfParts>
  <Company>Universite Paris-Sud</Company>
  <LinksUpToDate>false</LinksUpToDate>
  <CharactersWithSpaces>21757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Alexandre Rive</dc:creator>
  <dc:description>Generated by Oracle BI Publisher 10.1.3.4.2</dc:description>
  <cp:lastModifiedBy>Alexandre Rive</cp:lastModifiedBy>
  <cp:revision>4</cp:revision>
  <cp:lastPrinted>2025-07-04T08:23:00Z</cp:lastPrinted>
  <dcterms:created xsi:type="dcterms:W3CDTF">2025-12-22T09:01:00Z</dcterms:created>
  <dcterms:modified xsi:type="dcterms:W3CDTF">2026-01-29T09:03:00Z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Universite Paris-Sud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0x010100A9C3ED7B98EFA442BC8736903E1CB0C3</vt:lpwstr>
  </property>
</Properties>
</file>